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3D" w:rsidRPr="00072DD0" w:rsidRDefault="00E7013D" w:rsidP="000C2A17">
      <w:pPr>
        <w:jc w:val="center"/>
        <w:rPr>
          <w:b/>
          <w:bCs/>
          <w:color w:val="00B050"/>
          <w:sz w:val="32"/>
          <w:szCs w:val="32"/>
        </w:rPr>
      </w:pPr>
      <w:r w:rsidRPr="00842E91">
        <w:rPr>
          <w:b/>
          <w:bCs/>
          <w:color w:val="A6A6A6"/>
          <w:sz w:val="32"/>
          <w:szCs w:val="32"/>
        </w:rPr>
        <w:t xml:space="preserve">Modul 1 </w:t>
      </w:r>
      <w:r>
        <w:rPr>
          <w:b/>
          <w:bCs/>
          <w:sz w:val="32"/>
          <w:szCs w:val="32"/>
        </w:rPr>
        <w:t>│Allgemeines zum Klimawandel │</w:t>
      </w:r>
      <w:r>
        <w:rPr>
          <w:b/>
          <w:bCs/>
          <w:color w:val="00B050"/>
          <w:sz w:val="32"/>
          <w:szCs w:val="32"/>
        </w:rPr>
        <w:t>Beobachtungen / Erkenntnisse zum Klimawandel</w:t>
      </w:r>
    </w:p>
    <w:p w:rsidR="00E7013D" w:rsidRDefault="00E7013D" w:rsidP="00143F07">
      <w:pPr>
        <w:jc w:val="center"/>
        <w:rPr>
          <w:b/>
          <w:bCs/>
          <w:sz w:val="36"/>
          <w:szCs w:val="36"/>
        </w:rPr>
      </w:pPr>
    </w:p>
    <w:p w:rsidR="00E7013D" w:rsidRDefault="00E7013D" w:rsidP="00143F07">
      <w:pPr>
        <w:rPr>
          <w:b/>
          <w:bCs/>
        </w:rPr>
      </w:pPr>
      <w:r>
        <w:rPr>
          <w:b/>
          <w:bCs/>
        </w:rPr>
        <w:t xml:space="preserve">Nutzen Sie folgende Begrifflichkeiten zur Information!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0"/>
        <w:gridCol w:w="4775"/>
        <w:gridCol w:w="3325"/>
      </w:tblGrid>
      <w:tr w:rsidR="00E7013D" w:rsidRPr="002B75A6">
        <w:tc>
          <w:tcPr>
            <w:tcW w:w="1951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Begriff</w:t>
            </w:r>
          </w:p>
        </w:tc>
        <w:tc>
          <w:tcPr>
            <w:tcW w:w="4945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Definition</w:t>
            </w:r>
          </w:p>
        </w:tc>
        <w:tc>
          <w:tcPr>
            <w:tcW w:w="3448" w:type="dxa"/>
          </w:tcPr>
          <w:p w:rsidR="00E7013D" w:rsidRPr="002B75A6" w:rsidRDefault="00E7013D" w:rsidP="0065422C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zeitliche Einordnung</w:t>
            </w:r>
          </w:p>
        </w:tc>
      </w:tr>
      <w:tr w:rsidR="00E7013D" w:rsidRPr="002B75A6">
        <w:tc>
          <w:tcPr>
            <w:tcW w:w="1951" w:type="dxa"/>
          </w:tcPr>
          <w:p w:rsidR="00E7013D" w:rsidRPr="002B75A6" w:rsidRDefault="00E7013D" w:rsidP="0065422C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Wetter</w:t>
            </w:r>
          </w:p>
          <w:p w:rsidR="00E7013D" w:rsidRPr="002B75A6" w:rsidRDefault="00E7013D" w:rsidP="0065422C">
            <w:pPr>
              <w:rPr>
                <w:b/>
                <w:bCs/>
              </w:rPr>
            </w:pPr>
          </w:p>
          <w:p w:rsidR="00E7013D" w:rsidRPr="002B75A6" w:rsidRDefault="00E7013D" w:rsidP="0065422C">
            <w:pPr>
              <w:rPr>
                <w:b/>
                <w:bCs/>
              </w:rPr>
            </w:pPr>
          </w:p>
          <w:p w:rsidR="00E7013D" w:rsidRPr="002B75A6" w:rsidRDefault="00E7013D" w:rsidP="0065422C">
            <w:pPr>
              <w:rPr>
                <w:b/>
                <w:bCs/>
              </w:rPr>
            </w:pPr>
          </w:p>
          <w:p w:rsidR="00E7013D" w:rsidRPr="002B75A6" w:rsidRDefault="00E7013D" w:rsidP="0065422C">
            <w:pPr>
              <w:rPr>
                <w:b/>
                <w:bCs/>
              </w:rPr>
            </w:pPr>
          </w:p>
          <w:p w:rsidR="00E7013D" w:rsidRPr="002B75A6" w:rsidRDefault="00E7013D" w:rsidP="0065422C">
            <w:pPr>
              <w:rPr>
                <w:b/>
                <w:bCs/>
              </w:rPr>
            </w:pPr>
          </w:p>
        </w:tc>
        <w:tc>
          <w:tcPr>
            <w:tcW w:w="4945" w:type="dxa"/>
          </w:tcPr>
          <w:p w:rsidR="00E7013D" w:rsidRPr="002B75A6" w:rsidRDefault="00E7013D" w:rsidP="00143F07">
            <w:r w:rsidRPr="002B75A6">
              <w:t>Momentaner Zustand der Atmosphäre (innerhalb der unteren 10 km) an einem bestimmten Ort. Dieser Zustand kann sich mehrmals am Tag ändern</w:t>
            </w:r>
          </w:p>
          <w:p w:rsidR="00E7013D" w:rsidRPr="002B75A6" w:rsidRDefault="00E7013D" w:rsidP="00143F07">
            <w:r w:rsidRPr="002B75A6">
              <w:rPr>
                <w:b/>
                <w:bCs/>
              </w:rPr>
              <w:t xml:space="preserve">Elemente: </w:t>
            </w:r>
            <w:r w:rsidRPr="002B75A6">
              <w:t>Temperatur, Niederschlag</w:t>
            </w:r>
            <w:r w:rsidRPr="002B75A6">
              <w:rPr>
                <w:b/>
                <w:bCs/>
              </w:rPr>
              <w:t xml:space="preserve">, </w:t>
            </w:r>
            <w:r w:rsidRPr="002B75A6">
              <w:t>Wind, Feuchte und Strahlung</w:t>
            </w:r>
          </w:p>
        </w:tc>
        <w:tc>
          <w:tcPr>
            <w:tcW w:w="3448" w:type="dxa"/>
          </w:tcPr>
          <w:p w:rsidR="00E7013D" w:rsidRPr="002B75A6" w:rsidRDefault="00E7013D" w:rsidP="008B224C">
            <w:r w:rsidRPr="002B75A6">
              <w:t>max. 1 Tag andauernd</w:t>
            </w:r>
          </w:p>
        </w:tc>
      </w:tr>
      <w:tr w:rsidR="00E7013D" w:rsidRPr="002B75A6">
        <w:tc>
          <w:tcPr>
            <w:tcW w:w="1951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Witterung</w:t>
            </w:r>
          </w:p>
          <w:p w:rsidR="00E7013D" w:rsidRPr="002B75A6" w:rsidRDefault="00E7013D" w:rsidP="00143F07">
            <w:pPr>
              <w:rPr>
                <w:b/>
                <w:bCs/>
              </w:rPr>
            </w:pPr>
          </w:p>
        </w:tc>
        <w:tc>
          <w:tcPr>
            <w:tcW w:w="4945" w:type="dxa"/>
          </w:tcPr>
          <w:p w:rsidR="00E7013D" w:rsidRPr="002B75A6" w:rsidRDefault="00E7013D" w:rsidP="00143F07">
            <w:r w:rsidRPr="002B75A6">
              <w:t xml:space="preserve">Vorherrschender Charakter des Wetterablaufes an einem Ort. </w:t>
            </w:r>
          </w:p>
        </w:tc>
        <w:tc>
          <w:tcPr>
            <w:tcW w:w="3448" w:type="dxa"/>
          </w:tcPr>
          <w:p w:rsidR="00E7013D" w:rsidRPr="002B75A6" w:rsidRDefault="00E7013D" w:rsidP="008B224C">
            <w:r w:rsidRPr="002B75A6">
              <w:t xml:space="preserve">mehrere Tage bis </w:t>
            </w:r>
            <w:del w:id="0" w:author="Barbara" w:date="2018-08-01T11:53:00Z">
              <w:r w:rsidRPr="002B75A6" w:rsidDel="00864AA8">
                <w:delText>‚</w:delText>
              </w:r>
            </w:del>
            <w:r w:rsidRPr="002B75A6">
              <w:t xml:space="preserve">Monate </w:t>
            </w:r>
          </w:p>
        </w:tc>
      </w:tr>
      <w:tr w:rsidR="00E7013D" w:rsidRPr="002B75A6">
        <w:tc>
          <w:tcPr>
            <w:tcW w:w="1951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Klima</w:t>
            </w:r>
          </w:p>
          <w:p w:rsidR="00E7013D" w:rsidRPr="002B75A6" w:rsidRDefault="00E7013D" w:rsidP="00143F07">
            <w:pPr>
              <w:rPr>
                <w:b/>
                <w:bCs/>
              </w:rPr>
            </w:pPr>
          </w:p>
          <w:p w:rsidR="00E7013D" w:rsidRPr="002B75A6" w:rsidRDefault="00E7013D" w:rsidP="00143F07">
            <w:pPr>
              <w:rPr>
                <w:b/>
                <w:bCs/>
              </w:rPr>
            </w:pPr>
          </w:p>
        </w:tc>
        <w:tc>
          <w:tcPr>
            <w:tcW w:w="4945" w:type="dxa"/>
          </w:tcPr>
          <w:p w:rsidR="00E7013D" w:rsidRPr="002B75A6" w:rsidRDefault="00E7013D" w:rsidP="008B224C">
            <w:r w:rsidRPr="002B75A6">
              <w:t>mittlerer Zustand des Wetters (der Elemente) und der charakteristische jährliche Witterungsverlauf</w:t>
            </w:r>
          </w:p>
        </w:tc>
        <w:tc>
          <w:tcPr>
            <w:tcW w:w="3448" w:type="dxa"/>
          </w:tcPr>
          <w:p w:rsidR="00E7013D" w:rsidRPr="002B75A6" w:rsidRDefault="00E7013D" w:rsidP="008B224C">
            <w:r w:rsidRPr="002B75A6">
              <w:t>mind. 30 Jahre</w:t>
            </w:r>
          </w:p>
        </w:tc>
      </w:tr>
      <w:tr w:rsidR="00E7013D" w:rsidRPr="002B75A6">
        <w:tc>
          <w:tcPr>
            <w:tcW w:w="1951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Extremniederschlag = Starkregen</w:t>
            </w:r>
          </w:p>
        </w:tc>
        <w:tc>
          <w:tcPr>
            <w:tcW w:w="4945" w:type="dxa"/>
          </w:tcPr>
          <w:p w:rsidR="00E7013D" w:rsidRPr="002B75A6" w:rsidRDefault="00E7013D" w:rsidP="00922BF9">
            <w:r w:rsidRPr="002B75A6">
              <w:t xml:space="preserve">Im Allgemeinen kann Starkniederschlag als selten auftretender Niederschlag mit zerstörerischer Wirkung (z.B. Überflutung) bezeichnet werden. </w:t>
            </w:r>
          </w:p>
          <w:p w:rsidR="00E7013D" w:rsidRPr="002B75A6" w:rsidRDefault="00E7013D" w:rsidP="002B75A6">
            <w:pPr>
              <w:pStyle w:val="ListParagraph"/>
              <w:numPr>
                <w:ilvl w:val="0"/>
                <w:numId w:val="10"/>
                <w:numberingChange w:id="1" w:author="Barbara" w:date="2018-08-01T11:51:00Z" w:original="-"/>
              </w:numPr>
            </w:pPr>
            <w:r w:rsidRPr="002B75A6">
              <w:t>25 mm in 1 Stunde</w:t>
            </w:r>
          </w:p>
          <w:p w:rsidR="00E7013D" w:rsidRPr="002B75A6" w:rsidRDefault="00E7013D" w:rsidP="002B75A6">
            <w:pPr>
              <w:pStyle w:val="ListParagraph"/>
              <w:numPr>
                <w:ilvl w:val="0"/>
                <w:numId w:val="10"/>
                <w:numberingChange w:id="2" w:author="Barbara" w:date="2018-08-01T11:51:00Z" w:original="-"/>
              </w:numPr>
            </w:pPr>
            <w:r w:rsidRPr="002B75A6">
              <w:t>35 mm in 6 Stunden</w:t>
            </w:r>
          </w:p>
        </w:tc>
        <w:tc>
          <w:tcPr>
            <w:tcW w:w="3448" w:type="dxa"/>
          </w:tcPr>
          <w:p w:rsidR="00E7013D" w:rsidRPr="002B75A6" w:rsidRDefault="00E7013D" w:rsidP="008B224C"/>
        </w:tc>
      </w:tr>
      <w:tr w:rsidR="00E7013D" w:rsidRPr="002B75A6">
        <w:tc>
          <w:tcPr>
            <w:tcW w:w="1951" w:type="dxa"/>
          </w:tcPr>
          <w:p w:rsidR="00E7013D" w:rsidRPr="002B75A6" w:rsidRDefault="00E7013D" w:rsidP="00143F07">
            <w:pPr>
              <w:rPr>
                <w:b/>
                <w:bCs/>
              </w:rPr>
            </w:pPr>
            <w:r w:rsidRPr="002B75A6">
              <w:rPr>
                <w:b/>
                <w:bCs/>
              </w:rPr>
              <w:t>Dürre / Trockenperiode</w:t>
            </w:r>
          </w:p>
        </w:tc>
        <w:tc>
          <w:tcPr>
            <w:tcW w:w="4945" w:type="dxa"/>
          </w:tcPr>
          <w:p w:rsidR="00E7013D" w:rsidRPr="002B75A6" w:rsidRDefault="00E7013D" w:rsidP="008B224C">
            <w:r w:rsidRPr="002B75A6">
              <w:t xml:space="preserve">Während einer D. liegt der Niederschlag signifikant unter dem normalerweise gemessenen Niveau und verursacht ein starkes hydrologisches Ungleichgewicht, das terrestrische Produktionssysteme nachteilig beeinflusst. Oft wird als Synonym Trockenperiode verwendet. </w:t>
            </w:r>
            <w:r w:rsidRPr="002B75A6">
              <w:br/>
              <w:t>Trockenperioden beziehen sich  eher auf das bloße Auftreten eines im Vergleich zum Klimanormalen zu trockenen Zeitabschnitt</w:t>
            </w:r>
            <w:ins w:id="3" w:author="Barbara" w:date="2018-08-01T11:51:00Z">
              <w:r>
                <w:t>s</w:t>
              </w:r>
            </w:ins>
            <w:del w:id="4" w:author="Barbara" w:date="2018-08-01T11:51:00Z">
              <w:r w:rsidRPr="002B75A6" w:rsidDel="009F0265">
                <w:delText>en</w:delText>
              </w:r>
            </w:del>
          </w:p>
        </w:tc>
        <w:tc>
          <w:tcPr>
            <w:tcW w:w="3448" w:type="dxa"/>
          </w:tcPr>
          <w:p w:rsidR="00E7013D" w:rsidRPr="002B75A6" w:rsidRDefault="00E7013D" w:rsidP="008B224C"/>
        </w:tc>
      </w:tr>
    </w:tbl>
    <w:p w:rsidR="00E7013D" w:rsidRDefault="00E7013D" w:rsidP="00143F07"/>
    <w:p w:rsidR="00E7013D" w:rsidRDefault="00E7013D" w:rsidP="00143F07">
      <w:pPr>
        <w:rPr>
          <w:b/>
          <w:bCs/>
        </w:rPr>
      </w:pPr>
    </w:p>
    <w:p w:rsidR="00E7013D" w:rsidRDefault="00E7013D" w:rsidP="00143F07">
      <w:pPr>
        <w:rPr>
          <w:b/>
          <w:bCs/>
        </w:rPr>
      </w:pPr>
    </w:p>
    <w:p w:rsidR="00E7013D" w:rsidRDefault="00E7013D" w:rsidP="00143F07">
      <w:pPr>
        <w:rPr>
          <w:b/>
          <w:bCs/>
        </w:rPr>
      </w:pPr>
    </w:p>
    <w:p w:rsidR="00E7013D" w:rsidRDefault="00E7013D" w:rsidP="0017174C">
      <w:pPr>
        <w:pStyle w:val="ListParagraph"/>
        <w:numPr>
          <w:ilvl w:val="0"/>
          <w:numId w:val="8"/>
          <w:numberingChange w:id="5" w:author="Barbara" w:date="2018-08-01T11:51:00Z" w:original="%1:1:0:)"/>
        </w:numPr>
        <w:rPr>
          <w:b/>
          <w:bCs/>
        </w:rPr>
      </w:pPr>
      <w:r w:rsidRPr="00737123">
        <w:rPr>
          <w:b/>
          <w:bCs/>
        </w:rPr>
        <w:t>Welche</w:t>
      </w:r>
      <w:r>
        <w:rPr>
          <w:b/>
          <w:bCs/>
        </w:rPr>
        <w:t xml:space="preserve"> </w:t>
      </w:r>
      <w:r w:rsidRPr="00737123">
        <w:rPr>
          <w:b/>
          <w:bCs/>
        </w:rPr>
        <w:t xml:space="preserve">Phänomene </w:t>
      </w:r>
      <w:r>
        <w:rPr>
          <w:b/>
          <w:bCs/>
        </w:rPr>
        <w:t>könnten</w:t>
      </w:r>
      <w:r w:rsidRPr="00737123">
        <w:rPr>
          <w:b/>
          <w:bCs/>
        </w:rPr>
        <w:t xml:space="preserve"> Ihrer Mei</w:t>
      </w:r>
      <w:r>
        <w:rPr>
          <w:b/>
          <w:bCs/>
        </w:rPr>
        <w:t>nung nach mit dem Klimawandel in Zusammenhang stehen</w:t>
      </w:r>
      <w:r w:rsidRPr="00737123">
        <w:rPr>
          <w:b/>
          <w:bCs/>
        </w:rPr>
        <w:t>?</w:t>
      </w:r>
      <w:r>
        <w:rPr>
          <w:b/>
          <w:bCs/>
        </w:rPr>
        <w:t xml:space="preserve"> </w:t>
      </w:r>
    </w:p>
    <w:p w:rsidR="00E7013D" w:rsidRDefault="00E7013D" w:rsidP="00717AC8">
      <w:pPr>
        <w:ind w:left="567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7013D" w:rsidRDefault="00E7013D" w:rsidP="00143F07">
      <w:pPr>
        <w:rPr>
          <w:b/>
          <w:bCs/>
        </w:rPr>
      </w:pPr>
    </w:p>
    <w:p w:rsidR="00E7013D" w:rsidRDefault="00E7013D" w:rsidP="00143F07">
      <w:pPr>
        <w:rPr>
          <w:b/>
          <w:bCs/>
        </w:rPr>
      </w:pPr>
    </w:p>
    <w:p w:rsidR="00E7013D" w:rsidRPr="00056C8D" w:rsidRDefault="00E7013D" w:rsidP="00056C8D">
      <w:pPr>
        <w:pStyle w:val="ListParagraph"/>
        <w:numPr>
          <w:ilvl w:val="0"/>
          <w:numId w:val="8"/>
          <w:numberingChange w:id="6" w:author="Barbara" w:date="2018-08-01T11:51:00Z" w:original="%1:2:0:)"/>
        </w:numPr>
        <w:rPr>
          <w:b/>
          <w:bCs/>
        </w:rPr>
      </w:pPr>
      <w:r w:rsidRPr="00056C8D">
        <w:rPr>
          <w:b/>
          <w:bCs/>
        </w:rPr>
        <w:t xml:space="preserve"> Warum sollte der Landwirt über Grundkenntnisse zu Wetter / Witterung und Klima verfügen? Erläutern Sie dies an einem Beispiel (Tierproduktion oder Pflanzenbau) – nehmen Sie dabei Bezug auf Ihren Betrieb (Welche Anpassungsmaßnahmen werden bereits umgesetzt?)!</w:t>
      </w:r>
    </w:p>
    <w:p w:rsidR="00E7013D" w:rsidRDefault="00E7013D" w:rsidP="00717AC8">
      <w:pPr>
        <w:ind w:left="567"/>
        <w:rPr>
          <w:b/>
          <w:bCs/>
        </w:rPr>
      </w:pPr>
      <w:r w:rsidRPr="00717AC8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Start w:id="7" w:name="_GoBack"/>
      <w:bookmarkEnd w:id="7"/>
    </w:p>
    <w:p w:rsidR="00E7013D" w:rsidRPr="00056C8D" w:rsidRDefault="00E7013D" w:rsidP="00717AC8"/>
    <w:sectPr w:rsidR="00E7013D" w:rsidRPr="00056C8D" w:rsidSect="00BE191B"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13D" w:rsidRDefault="00E7013D" w:rsidP="00143F07">
      <w:pPr>
        <w:spacing w:line="240" w:lineRule="auto"/>
      </w:pPr>
      <w:r>
        <w:separator/>
      </w:r>
    </w:p>
  </w:endnote>
  <w:endnote w:type="continuationSeparator" w:id="0">
    <w:p w:rsidR="00E7013D" w:rsidRDefault="00E7013D" w:rsidP="00143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13D" w:rsidRDefault="00E7013D" w:rsidP="00143F07">
      <w:pPr>
        <w:spacing w:line="240" w:lineRule="auto"/>
      </w:pPr>
      <w:r>
        <w:separator/>
      </w:r>
    </w:p>
  </w:footnote>
  <w:footnote w:type="continuationSeparator" w:id="0">
    <w:p w:rsidR="00E7013D" w:rsidRDefault="00E7013D" w:rsidP="00143F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48BC"/>
    <w:multiLevelType w:val="hybridMultilevel"/>
    <w:tmpl w:val="4766697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1355DD0"/>
    <w:multiLevelType w:val="hybridMultilevel"/>
    <w:tmpl w:val="CD8C096A"/>
    <w:lvl w:ilvl="0" w:tplc="39DAF1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096BE5"/>
    <w:multiLevelType w:val="hybridMultilevel"/>
    <w:tmpl w:val="092EAA6C"/>
    <w:lvl w:ilvl="0" w:tplc="EC1CB4C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  <w:bCs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57419C"/>
    <w:multiLevelType w:val="hybridMultilevel"/>
    <w:tmpl w:val="DB54DB3E"/>
    <w:lvl w:ilvl="0" w:tplc="9162D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B40F6"/>
    <w:multiLevelType w:val="hybridMultilevel"/>
    <w:tmpl w:val="BB34329E"/>
    <w:lvl w:ilvl="0" w:tplc="33105AE6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eastAsia="Arial Unicode MS" w:hint="default"/>
      </w:rPr>
    </w:lvl>
    <w:lvl w:ilvl="1" w:tplc="90FA4B3C">
      <w:start w:val="1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int="default"/>
      </w:rPr>
    </w:lvl>
    <w:lvl w:ilvl="2" w:tplc="D4242922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eastAsia="Arial Unicode MS" w:hint="default"/>
      </w:rPr>
    </w:lvl>
    <w:lvl w:ilvl="3" w:tplc="53BCC3CC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eastAsia="Arial Unicode MS" w:hint="default"/>
      </w:rPr>
    </w:lvl>
    <w:lvl w:ilvl="4" w:tplc="1AD6CE50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eastAsia="Arial Unicode MS" w:hint="default"/>
      </w:rPr>
    </w:lvl>
    <w:lvl w:ilvl="5" w:tplc="4C7A666E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eastAsia="Arial Unicode MS" w:hint="default"/>
      </w:rPr>
    </w:lvl>
    <w:lvl w:ilvl="6" w:tplc="27CE7EE4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eastAsia="Arial Unicode MS" w:hint="default"/>
      </w:rPr>
    </w:lvl>
    <w:lvl w:ilvl="7" w:tplc="79C4E4C2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eastAsia="Arial Unicode MS" w:hint="default"/>
      </w:rPr>
    </w:lvl>
    <w:lvl w:ilvl="8" w:tplc="675A4C5C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eastAsia="Arial Unicode MS" w:hint="default"/>
      </w:rPr>
    </w:lvl>
  </w:abstractNum>
  <w:abstractNum w:abstractNumId="5">
    <w:nsid w:val="3E3C5371"/>
    <w:multiLevelType w:val="hybridMultilevel"/>
    <w:tmpl w:val="0358B356"/>
    <w:lvl w:ilvl="0" w:tplc="4920B778"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C7F6B"/>
    <w:multiLevelType w:val="hybridMultilevel"/>
    <w:tmpl w:val="5282B972"/>
    <w:lvl w:ilvl="0" w:tplc="692647A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>
      <w:start w:val="1"/>
      <w:numFmt w:val="lowerRoman"/>
      <w:lvlText w:val="%3."/>
      <w:lvlJc w:val="right"/>
      <w:pPr>
        <w:ind w:left="2444" w:hanging="180"/>
      </w:pPr>
    </w:lvl>
    <w:lvl w:ilvl="3" w:tplc="0407000F">
      <w:start w:val="1"/>
      <w:numFmt w:val="decimal"/>
      <w:lvlText w:val="%4."/>
      <w:lvlJc w:val="left"/>
      <w:pPr>
        <w:ind w:left="3164" w:hanging="360"/>
      </w:pPr>
    </w:lvl>
    <w:lvl w:ilvl="4" w:tplc="04070019">
      <w:start w:val="1"/>
      <w:numFmt w:val="lowerLetter"/>
      <w:lvlText w:val="%5."/>
      <w:lvlJc w:val="left"/>
      <w:pPr>
        <w:ind w:left="3884" w:hanging="360"/>
      </w:pPr>
    </w:lvl>
    <w:lvl w:ilvl="5" w:tplc="0407001B">
      <w:start w:val="1"/>
      <w:numFmt w:val="lowerRoman"/>
      <w:lvlText w:val="%6."/>
      <w:lvlJc w:val="right"/>
      <w:pPr>
        <w:ind w:left="4604" w:hanging="180"/>
      </w:pPr>
    </w:lvl>
    <w:lvl w:ilvl="6" w:tplc="0407000F">
      <w:start w:val="1"/>
      <w:numFmt w:val="decimal"/>
      <w:lvlText w:val="%7."/>
      <w:lvlJc w:val="left"/>
      <w:pPr>
        <w:ind w:left="5324" w:hanging="360"/>
      </w:pPr>
    </w:lvl>
    <w:lvl w:ilvl="7" w:tplc="04070019">
      <w:start w:val="1"/>
      <w:numFmt w:val="lowerLetter"/>
      <w:lvlText w:val="%8."/>
      <w:lvlJc w:val="left"/>
      <w:pPr>
        <w:ind w:left="6044" w:hanging="360"/>
      </w:pPr>
    </w:lvl>
    <w:lvl w:ilvl="8" w:tplc="0407001B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B1E22E5"/>
    <w:multiLevelType w:val="hybridMultilevel"/>
    <w:tmpl w:val="9AC88370"/>
    <w:lvl w:ilvl="0" w:tplc="EA9E305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</w:lvl>
    <w:lvl w:ilvl="2" w:tplc="0407001B">
      <w:start w:val="1"/>
      <w:numFmt w:val="lowerRoman"/>
      <w:lvlText w:val="%3."/>
      <w:lvlJc w:val="right"/>
      <w:pPr>
        <w:ind w:left="2444" w:hanging="180"/>
      </w:pPr>
    </w:lvl>
    <w:lvl w:ilvl="3" w:tplc="0407000F">
      <w:start w:val="1"/>
      <w:numFmt w:val="decimal"/>
      <w:lvlText w:val="%4."/>
      <w:lvlJc w:val="left"/>
      <w:pPr>
        <w:ind w:left="3164" w:hanging="360"/>
      </w:pPr>
    </w:lvl>
    <w:lvl w:ilvl="4" w:tplc="04070019">
      <w:start w:val="1"/>
      <w:numFmt w:val="lowerLetter"/>
      <w:lvlText w:val="%5."/>
      <w:lvlJc w:val="left"/>
      <w:pPr>
        <w:ind w:left="3884" w:hanging="360"/>
      </w:pPr>
    </w:lvl>
    <w:lvl w:ilvl="5" w:tplc="0407001B">
      <w:start w:val="1"/>
      <w:numFmt w:val="lowerRoman"/>
      <w:lvlText w:val="%6."/>
      <w:lvlJc w:val="right"/>
      <w:pPr>
        <w:ind w:left="4604" w:hanging="180"/>
      </w:pPr>
    </w:lvl>
    <w:lvl w:ilvl="6" w:tplc="0407000F">
      <w:start w:val="1"/>
      <w:numFmt w:val="decimal"/>
      <w:lvlText w:val="%7."/>
      <w:lvlJc w:val="left"/>
      <w:pPr>
        <w:ind w:left="5324" w:hanging="360"/>
      </w:pPr>
    </w:lvl>
    <w:lvl w:ilvl="7" w:tplc="04070019">
      <w:start w:val="1"/>
      <w:numFmt w:val="lowerLetter"/>
      <w:lvlText w:val="%8."/>
      <w:lvlJc w:val="left"/>
      <w:pPr>
        <w:ind w:left="6044" w:hanging="360"/>
      </w:pPr>
    </w:lvl>
    <w:lvl w:ilvl="8" w:tplc="0407001B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BE57241"/>
    <w:multiLevelType w:val="hybridMultilevel"/>
    <w:tmpl w:val="BF2EED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F2375"/>
    <w:multiLevelType w:val="hybridMultilevel"/>
    <w:tmpl w:val="FC247D94"/>
    <w:lvl w:ilvl="0" w:tplc="4920B7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07"/>
    <w:rsid w:val="00056C8D"/>
    <w:rsid w:val="00072DD0"/>
    <w:rsid w:val="00075734"/>
    <w:rsid w:val="000B54C9"/>
    <w:rsid w:val="000C2A17"/>
    <w:rsid w:val="00127368"/>
    <w:rsid w:val="00143F07"/>
    <w:rsid w:val="0017174C"/>
    <w:rsid w:val="0027473D"/>
    <w:rsid w:val="002B75A6"/>
    <w:rsid w:val="00313F9D"/>
    <w:rsid w:val="00337DDC"/>
    <w:rsid w:val="003B0C5E"/>
    <w:rsid w:val="004062B6"/>
    <w:rsid w:val="004119AD"/>
    <w:rsid w:val="00453BF0"/>
    <w:rsid w:val="004A7095"/>
    <w:rsid w:val="004B57EB"/>
    <w:rsid w:val="005C705D"/>
    <w:rsid w:val="005E22D8"/>
    <w:rsid w:val="0065422C"/>
    <w:rsid w:val="00656411"/>
    <w:rsid w:val="006C5F77"/>
    <w:rsid w:val="006D7553"/>
    <w:rsid w:val="006E44BD"/>
    <w:rsid w:val="00717AC8"/>
    <w:rsid w:val="0073293F"/>
    <w:rsid w:val="00737123"/>
    <w:rsid w:val="00842E91"/>
    <w:rsid w:val="00845488"/>
    <w:rsid w:val="00864AA8"/>
    <w:rsid w:val="008662F0"/>
    <w:rsid w:val="008B224C"/>
    <w:rsid w:val="00922BF9"/>
    <w:rsid w:val="00986982"/>
    <w:rsid w:val="009E4078"/>
    <w:rsid w:val="009F0265"/>
    <w:rsid w:val="009F7BF2"/>
    <w:rsid w:val="00AD3362"/>
    <w:rsid w:val="00B7276D"/>
    <w:rsid w:val="00BE191B"/>
    <w:rsid w:val="00C75C72"/>
    <w:rsid w:val="00CD7FA1"/>
    <w:rsid w:val="00D45DB6"/>
    <w:rsid w:val="00E231B7"/>
    <w:rsid w:val="00E46243"/>
    <w:rsid w:val="00E7013D"/>
    <w:rsid w:val="00F3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1B"/>
    <w:pPr>
      <w:spacing w:line="360" w:lineRule="auto"/>
      <w:jc w:val="both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F07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F07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143F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5422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A709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776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375</Words>
  <Characters>2367</Characters>
  <Application>Microsoft Office Outlook</Application>
  <DocSecurity>0</DocSecurity>
  <Lines>0</Lines>
  <Paragraphs>0</Paragraphs>
  <ScaleCrop>false</ScaleCrop>
  <Company>SID NLL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„Bildungsmodule zur Anpassung an den Klimawandel für die Lehrpläne der landwirtschaftlichen Fachschulausbildung (LandKliB)“</dc:title>
  <dc:subject/>
  <dc:creator>Müller, Tino - LfULG</dc:creator>
  <cp:keywords/>
  <dc:description/>
  <cp:lastModifiedBy>Barbara</cp:lastModifiedBy>
  <cp:revision>3</cp:revision>
  <dcterms:created xsi:type="dcterms:W3CDTF">2018-08-01T09:52:00Z</dcterms:created>
  <dcterms:modified xsi:type="dcterms:W3CDTF">2018-08-01T09:54:00Z</dcterms:modified>
</cp:coreProperties>
</file>