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EF4" w:rsidRDefault="00186EF4" w:rsidP="00656411">
      <w:pPr>
        <w:ind w:left="360"/>
        <w:jc w:val="center"/>
        <w:rPr>
          <w:ins w:id="0" w:author="Barbara" w:date="2018-12-08T21:17:00Z"/>
          <w:b/>
          <w:bCs/>
          <w:sz w:val="32"/>
          <w:szCs w:val="32"/>
        </w:rPr>
      </w:pPr>
      <w:r w:rsidRPr="001D27DE">
        <w:rPr>
          <w:b/>
          <w:bCs/>
          <w:color w:val="A6A6A6"/>
          <w:sz w:val="32"/>
          <w:szCs w:val="32"/>
        </w:rPr>
        <w:t xml:space="preserve">Modul 1 </w:t>
      </w:r>
      <w:r>
        <w:rPr>
          <w:b/>
          <w:bCs/>
          <w:sz w:val="32"/>
          <w:szCs w:val="32"/>
        </w:rPr>
        <w:t>│</w:t>
      </w:r>
      <w:r w:rsidRPr="009A6DA4">
        <w:rPr>
          <w:b/>
          <w:bCs/>
          <w:sz w:val="32"/>
          <w:szCs w:val="32"/>
        </w:rPr>
        <w:t>Allgemeine</w:t>
      </w:r>
      <w:r>
        <w:rPr>
          <w:b/>
          <w:bCs/>
          <w:sz w:val="32"/>
          <w:szCs w:val="32"/>
        </w:rPr>
        <w:t>s</w:t>
      </w:r>
      <w:r w:rsidRPr="009A6DA4">
        <w:rPr>
          <w:b/>
          <w:bCs/>
          <w:sz w:val="32"/>
          <w:szCs w:val="32"/>
        </w:rPr>
        <w:t xml:space="preserve"> zum Klimawandel</w:t>
      </w:r>
      <w:r>
        <w:rPr>
          <w:b/>
          <w:bCs/>
          <w:sz w:val="32"/>
          <w:szCs w:val="32"/>
        </w:rPr>
        <w:t xml:space="preserve"> │</w:t>
      </w:r>
    </w:p>
    <w:p w:rsidR="00186EF4" w:rsidRPr="009A6DA4" w:rsidRDefault="00186EF4" w:rsidP="00656411">
      <w:pPr>
        <w:numPr>
          <w:ins w:id="1" w:author="Barbara" w:date="2018-12-08T21:17:00Z"/>
        </w:numPr>
        <w:ind w:left="360"/>
        <w:jc w:val="center"/>
        <w:rPr>
          <w:b/>
          <w:bCs/>
          <w:color w:val="00B050"/>
          <w:sz w:val="32"/>
          <w:szCs w:val="32"/>
        </w:rPr>
      </w:pPr>
      <w:r>
        <w:rPr>
          <w:b/>
          <w:bCs/>
          <w:color w:val="00B050"/>
          <w:sz w:val="32"/>
          <w:szCs w:val="32"/>
        </w:rPr>
        <w:t>Treibhaus</w:t>
      </w:r>
      <w:del w:id="2" w:author="Barbara" w:date="2018-12-08T21:17:00Z">
        <w:r w:rsidDel="00C744E8">
          <w:rPr>
            <w:b/>
            <w:bCs/>
            <w:color w:val="00B050"/>
            <w:sz w:val="32"/>
            <w:szCs w:val="32"/>
          </w:rPr>
          <w:delText>gas</w:delText>
        </w:r>
      </w:del>
      <w:r>
        <w:rPr>
          <w:b/>
          <w:bCs/>
          <w:color w:val="00B050"/>
          <w:sz w:val="32"/>
          <w:szCs w:val="32"/>
        </w:rPr>
        <w:t>effekt - Experiment</w:t>
      </w:r>
    </w:p>
    <w:p w:rsidR="00186EF4" w:rsidRDefault="00186EF4" w:rsidP="00143F07">
      <w:pPr>
        <w:rPr>
          <w:b/>
          <w:bCs/>
        </w:rPr>
      </w:pPr>
    </w:p>
    <w:p w:rsidR="00186EF4" w:rsidRDefault="00186EF4" w:rsidP="002278AE">
      <w:pPr>
        <w:jc w:val="center"/>
        <w:rPr>
          <w:b/>
          <w:bCs/>
        </w:rPr>
      </w:pPr>
      <w:ins w:id="3" w:author="Barbara" w:date="2018-12-08T21:06:00Z">
        <w:r w:rsidRPr="00B51E7F">
          <w:rPr>
            <w:b/>
            <w:bCs/>
            <w:noProof/>
            <w:lang w:eastAsia="de-DE"/>
            <w:rPrChange w:id="4" w:author="Barbara" w:date="2018-12-08T21:06:00Z">
              <w:rPr>
                <w:b/>
                <w:bCs/>
                <w:noProof/>
                <w:lang w:eastAsia="de-DE"/>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haltsplatzhalter 4" o:spid="_x0000_i1025" type="#_x0000_t75" style="width:467.25pt;height:246pt;visibility:visible">
              <v:imagedata r:id="rId7" o:title=""/>
            </v:shape>
          </w:pict>
        </w:r>
      </w:ins>
    </w:p>
    <w:p w:rsidR="00186EF4" w:rsidRDefault="00186EF4" w:rsidP="002278AE">
      <w:pPr>
        <w:jc w:val="center"/>
      </w:pPr>
      <w:bookmarkStart w:id="5" w:name="_GoBack"/>
      <w:r w:rsidRPr="005A776C">
        <w:t xml:space="preserve">Bild-Quelle: </w:t>
      </w:r>
      <w:r w:rsidRPr="00466598">
        <w:t>http://wiki.bildungsserver.de/klimawandel/index.php/Datei:Treibhauseffekt.gif</w:t>
      </w:r>
    </w:p>
    <w:bookmarkEnd w:id="5"/>
    <w:p w:rsidR="00186EF4" w:rsidRPr="005A776C" w:rsidRDefault="00186EF4" w:rsidP="002278AE">
      <w:pPr>
        <w:jc w:val="center"/>
      </w:pPr>
    </w:p>
    <w:p w:rsidR="00186EF4" w:rsidRPr="006B4CEA" w:rsidRDefault="00186EF4" w:rsidP="00466598">
      <w:pPr>
        <w:pStyle w:val="ListParagraph"/>
        <w:numPr>
          <w:ilvl w:val="0"/>
          <w:numId w:val="17"/>
          <w:numberingChange w:id="6" w:author="Barbara" w:date="2018-08-01T15:45:00Z" w:original="%1:1:0:)"/>
        </w:numPr>
        <w:ind w:left="1134"/>
        <w:rPr>
          <w:b/>
          <w:bCs/>
          <w:color w:val="0070C0"/>
        </w:rPr>
      </w:pPr>
      <w:r w:rsidRPr="006B4CEA">
        <w:rPr>
          <w:b/>
          <w:bCs/>
          <w:color w:val="0070C0"/>
        </w:rPr>
        <w:t xml:space="preserve">Führen Sie in kleinen Gruppen folgenden Modellversuch zum Treibhauseffekt durch! </w:t>
      </w:r>
    </w:p>
    <w:p w:rsidR="00186EF4" w:rsidRDefault="00186EF4" w:rsidP="00466598">
      <w:pPr>
        <w:pStyle w:val="ListParagraph"/>
        <w:tabs>
          <w:tab w:val="left" w:pos="6798"/>
        </w:tabs>
        <w:ind w:left="1134"/>
      </w:pPr>
      <w:r>
        <w:tab/>
      </w:r>
    </w:p>
    <w:p w:rsidR="00186EF4" w:rsidRDefault="00186EF4" w:rsidP="00466598">
      <w:pPr>
        <w:ind w:left="705"/>
      </w:pPr>
      <w:r w:rsidRPr="0087775D">
        <w:rPr>
          <w:u w:val="single"/>
        </w:rPr>
        <w:t>Materialien:</w:t>
      </w:r>
      <w:r>
        <w:t xml:space="preserve"> </w:t>
      </w:r>
    </w:p>
    <w:p w:rsidR="00186EF4" w:rsidRDefault="00186EF4" w:rsidP="00466598">
      <w:pPr>
        <w:pStyle w:val="ListParagraph"/>
        <w:numPr>
          <w:ilvl w:val="0"/>
          <w:numId w:val="22"/>
          <w:numberingChange w:id="7" w:author="Barbara" w:date="2018-08-01T15:45:00Z" w:original=""/>
        </w:numPr>
      </w:pPr>
      <w:r>
        <w:t>3 kleine Schüsseln mit Eiswürfeln (Anzahl und Größe der Eiswürfel sollte in jeder Schüssel gleich sein)</w:t>
      </w:r>
    </w:p>
    <w:p w:rsidR="00186EF4" w:rsidRDefault="00186EF4" w:rsidP="00466598">
      <w:pPr>
        <w:pStyle w:val="ListParagraph"/>
        <w:numPr>
          <w:ilvl w:val="0"/>
          <w:numId w:val="22"/>
          <w:numberingChange w:id="8" w:author="Barbara" w:date="2018-08-01T15:45:00Z" w:original=""/>
        </w:numPr>
      </w:pPr>
      <w:r>
        <w:t>3 Stoppuhren (alternativ Mobilfunktelefon)</w:t>
      </w:r>
    </w:p>
    <w:p w:rsidR="00186EF4" w:rsidRDefault="00186EF4" w:rsidP="00466598">
      <w:pPr>
        <w:pStyle w:val="ListParagraph"/>
        <w:numPr>
          <w:ilvl w:val="0"/>
          <w:numId w:val="22"/>
          <w:numberingChange w:id="9" w:author="Barbara" w:date="2018-08-01T15:45:00Z" w:original=""/>
        </w:numPr>
      </w:pPr>
      <w:r>
        <w:t>2 Gläser (Weißglas), die über die Schüssel passen und gleich groß sind</w:t>
      </w:r>
    </w:p>
    <w:p w:rsidR="00186EF4" w:rsidRDefault="00186EF4" w:rsidP="00466598">
      <w:pPr>
        <w:pStyle w:val="ListParagraph"/>
        <w:numPr>
          <w:ilvl w:val="0"/>
          <w:numId w:val="22"/>
          <w:numberingChange w:id="10" w:author="Barbara" w:date="2018-08-01T15:45:00Z" w:original=""/>
        </w:numPr>
      </w:pPr>
      <w:r>
        <w:t>1 Rotlichtlampe</w:t>
      </w:r>
    </w:p>
    <w:p w:rsidR="00186EF4" w:rsidRDefault="00186EF4" w:rsidP="00466598">
      <w:pPr>
        <w:ind w:left="708"/>
      </w:pPr>
    </w:p>
    <w:p w:rsidR="00186EF4" w:rsidRDefault="00186EF4" w:rsidP="00466598">
      <w:pPr>
        <w:ind w:left="708"/>
      </w:pPr>
      <w:r>
        <w:rPr>
          <w:u w:val="single"/>
        </w:rPr>
        <w:t>Durchführung:</w:t>
      </w:r>
      <w:r>
        <w:t xml:space="preserve"> Stellen Sie die mit Eiswürfeln gefüllten Schüsseln </w:t>
      </w:r>
      <w:r w:rsidRPr="006C5F77">
        <w:t xml:space="preserve">in die Sonne (z.B. auf die Fensterbank). </w:t>
      </w:r>
      <w:r>
        <w:t xml:space="preserve">Eine Schüssel wird mit einem Glas abgedeckt, eine weitere Schüssel wird ebenfalls mit einem Glas abgedeckt und zusätzlich von oben mit einer Rotlichtlampe bestrahlt. Abstand zwischen Glas und Rotlichtlampe ca. 40 cm. </w:t>
      </w:r>
    </w:p>
    <w:p w:rsidR="00186EF4" w:rsidRDefault="00186EF4" w:rsidP="00466598">
      <w:pPr>
        <w:ind w:left="708"/>
      </w:pPr>
    </w:p>
    <w:p w:rsidR="00186EF4" w:rsidRDefault="00186EF4" w:rsidP="00466598">
      <w:pPr>
        <w:ind w:left="708"/>
      </w:pPr>
    </w:p>
    <w:p w:rsidR="00186EF4" w:rsidRDefault="00186EF4" w:rsidP="00466598">
      <w:pPr>
        <w:ind w:left="708"/>
      </w:pPr>
    </w:p>
    <w:p w:rsidR="00186EF4" w:rsidRDefault="00186EF4" w:rsidP="00466598">
      <w:pPr>
        <w:ind w:left="708"/>
      </w:pPr>
    </w:p>
    <w:p w:rsidR="00186EF4" w:rsidRDefault="00186EF4" w:rsidP="00466598">
      <w:pPr>
        <w:ind w:left="708"/>
      </w:pPr>
    </w:p>
    <w:p w:rsidR="00186EF4" w:rsidRPr="006B4CEA" w:rsidRDefault="00186EF4" w:rsidP="00466598">
      <w:pPr>
        <w:ind w:left="705"/>
        <w:rPr>
          <w:b/>
          <w:bCs/>
          <w:color w:val="0070C0"/>
        </w:rPr>
      </w:pPr>
      <w:r w:rsidRPr="006B4CEA">
        <w:rPr>
          <w:b/>
          <w:bCs/>
          <w:color w:val="0070C0"/>
        </w:rPr>
        <w:t>Messen und notieren Sie die Zeit, wie lange es dauert, bis die Eiswürfel in jeder Schüssel vollständig geschmolzen sind, tragen Sie die Ergebnisse in die Tabelle ein!</w:t>
      </w:r>
    </w:p>
    <w:p w:rsidR="00186EF4" w:rsidRDefault="00186EF4" w:rsidP="00466598">
      <w:pPr>
        <w:ind w:left="705"/>
        <w:rPr>
          <w:b/>
          <w:bCs/>
        </w:rPr>
      </w:pPr>
    </w:p>
    <w:p w:rsidR="00186EF4" w:rsidRPr="00E66509" w:rsidRDefault="00186EF4" w:rsidP="00466598">
      <w:pPr>
        <w:ind w:left="705"/>
        <w:rPr>
          <w:b/>
          <w:bCs/>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5"/>
        <w:gridCol w:w="2605"/>
        <w:gridCol w:w="2605"/>
        <w:gridCol w:w="2605"/>
      </w:tblGrid>
      <w:tr w:rsidR="00186EF4" w:rsidRPr="00FD7303">
        <w:tc>
          <w:tcPr>
            <w:tcW w:w="1250" w:type="pct"/>
          </w:tcPr>
          <w:p w:rsidR="00186EF4" w:rsidRPr="00FD7303" w:rsidRDefault="00186EF4" w:rsidP="00FD7303">
            <w:pPr>
              <w:jc w:val="center"/>
              <w:rPr>
                <w:b/>
                <w:bCs/>
              </w:rPr>
            </w:pPr>
          </w:p>
        </w:tc>
        <w:tc>
          <w:tcPr>
            <w:tcW w:w="1250" w:type="pct"/>
          </w:tcPr>
          <w:p w:rsidR="00186EF4" w:rsidRPr="00FD7303" w:rsidRDefault="00186EF4" w:rsidP="002705DA">
            <w:pPr>
              <w:rPr>
                <w:b/>
                <w:bCs/>
              </w:rPr>
            </w:pPr>
            <w:r w:rsidRPr="00FD7303">
              <w:rPr>
                <w:b/>
                <w:bCs/>
              </w:rPr>
              <w:t xml:space="preserve">Schüssel 1: </w:t>
            </w:r>
          </w:p>
          <w:p w:rsidR="00186EF4" w:rsidRPr="00FD7303" w:rsidRDefault="00186EF4" w:rsidP="002705DA">
            <w:r w:rsidRPr="00FD7303">
              <w:t>Eiswürfel</w:t>
            </w:r>
          </w:p>
          <w:p w:rsidR="00186EF4" w:rsidRPr="00FD7303" w:rsidRDefault="00186EF4" w:rsidP="002705DA">
            <w:r w:rsidRPr="00FD7303">
              <w:t>ohne Abdeckung</w:t>
            </w:r>
          </w:p>
        </w:tc>
        <w:tc>
          <w:tcPr>
            <w:tcW w:w="1250" w:type="pct"/>
          </w:tcPr>
          <w:p w:rsidR="00186EF4" w:rsidRPr="00FD7303" w:rsidRDefault="00186EF4" w:rsidP="002705DA">
            <w:pPr>
              <w:rPr>
                <w:b/>
                <w:bCs/>
              </w:rPr>
            </w:pPr>
            <w:r w:rsidRPr="00FD7303">
              <w:rPr>
                <w:b/>
                <w:bCs/>
              </w:rPr>
              <w:t xml:space="preserve">Schüssel 2: </w:t>
            </w:r>
          </w:p>
          <w:p w:rsidR="00186EF4" w:rsidRPr="00FD7303" w:rsidRDefault="00186EF4" w:rsidP="00FD7303">
            <w:pPr>
              <w:jc w:val="left"/>
            </w:pPr>
            <w:r w:rsidRPr="00FD7303">
              <w:t>Eiswürfel</w:t>
            </w:r>
          </w:p>
          <w:p w:rsidR="00186EF4" w:rsidRPr="00FD7303" w:rsidRDefault="00186EF4" w:rsidP="00FD7303">
            <w:pPr>
              <w:jc w:val="left"/>
            </w:pPr>
            <w:r w:rsidRPr="00FD7303">
              <w:t>mit Glasabdeckung</w:t>
            </w:r>
          </w:p>
        </w:tc>
        <w:tc>
          <w:tcPr>
            <w:tcW w:w="1250" w:type="pct"/>
          </w:tcPr>
          <w:p w:rsidR="00186EF4" w:rsidRPr="00FD7303" w:rsidRDefault="00186EF4" w:rsidP="002705DA">
            <w:r w:rsidRPr="00FD7303">
              <w:rPr>
                <w:b/>
                <w:bCs/>
              </w:rPr>
              <w:t xml:space="preserve">Schüssel 3: </w:t>
            </w:r>
          </w:p>
          <w:p w:rsidR="00186EF4" w:rsidRPr="00FD7303" w:rsidRDefault="00186EF4" w:rsidP="002705DA">
            <w:r w:rsidRPr="00FD7303">
              <w:t>Eiswürfel</w:t>
            </w:r>
          </w:p>
          <w:p w:rsidR="00186EF4" w:rsidRPr="00FD7303" w:rsidRDefault="00186EF4" w:rsidP="002705DA">
            <w:r w:rsidRPr="00FD7303">
              <w:t>mit Glasabdeckung und zusätzlicher Bestrahlung des Glas</w:t>
            </w:r>
            <w:ins w:id="11" w:author="Barbara" w:date="2018-08-01T15:45:00Z">
              <w:r>
                <w:t>es</w:t>
              </w:r>
            </w:ins>
            <w:r w:rsidRPr="00FD7303">
              <w:t xml:space="preserve"> mit einer Rotlichtlampe</w:t>
            </w:r>
          </w:p>
        </w:tc>
      </w:tr>
      <w:tr w:rsidR="00186EF4" w:rsidRPr="00FD7303">
        <w:tc>
          <w:tcPr>
            <w:tcW w:w="1250" w:type="pct"/>
          </w:tcPr>
          <w:p w:rsidR="00186EF4" w:rsidRPr="00FD7303" w:rsidRDefault="00186EF4" w:rsidP="00FD7303">
            <w:pPr>
              <w:jc w:val="center"/>
            </w:pPr>
            <w:r w:rsidRPr="00FD7303">
              <w:rPr>
                <w:b/>
                <w:bCs/>
              </w:rPr>
              <w:t>Zeit in min</w:t>
            </w:r>
          </w:p>
        </w:tc>
        <w:tc>
          <w:tcPr>
            <w:tcW w:w="1250" w:type="pct"/>
          </w:tcPr>
          <w:p w:rsidR="00186EF4" w:rsidRPr="00FD7303" w:rsidRDefault="00186EF4" w:rsidP="002705DA"/>
        </w:tc>
        <w:tc>
          <w:tcPr>
            <w:tcW w:w="1250" w:type="pct"/>
          </w:tcPr>
          <w:p w:rsidR="00186EF4" w:rsidRPr="00FD7303" w:rsidRDefault="00186EF4" w:rsidP="002705DA"/>
        </w:tc>
        <w:tc>
          <w:tcPr>
            <w:tcW w:w="1250" w:type="pct"/>
          </w:tcPr>
          <w:p w:rsidR="00186EF4" w:rsidRPr="00FD7303" w:rsidRDefault="00186EF4" w:rsidP="002705DA"/>
        </w:tc>
      </w:tr>
    </w:tbl>
    <w:p w:rsidR="00186EF4" w:rsidRDefault="00186EF4" w:rsidP="00466598">
      <w:pPr>
        <w:tabs>
          <w:tab w:val="left" w:pos="8430"/>
        </w:tabs>
      </w:pPr>
    </w:p>
    <w:p w:rsidR="00186EF4" w:rsidRPr="00647B4F" w:rsidRDefault="00186EF4" w:rsidP="00466598">
      <w:pPr>
        <w:tabs>
          <w:tab w:val="left" w:pos="8430"/>
        </w:tabs>
        <w:rPr>
          <w:color w:val="FF0000"/>
        </w:rPr>
      </w:pPr>
      <w:r>
        <w:rPr>
          <w:color w:val="FF0000"/>
        </w:rPr>
        <w:t>Informationen für die Lehrkraft:</w:t>
      </w:r>
    </w:p>
    <w:p w:rsidR="00186EF4" w:rsidRPr="00647B4F" w:rsidRDefault="00186EF4" w:rsidP="00466598">
      <w:pPr>
        <w:tabs>
          <w:tab w:val="left" w:pos="8430"/>
        </w:tabs>
      </w:pPr>
      <w:r>
        <w:rPr>
          <w:b/>
          <w:bCs/>
        </w:rPr>
        <w:t xml:space="preserve">Schüssel 1: </w:t>
      </w:r>
      <w:r>
        <w:t>simuliert die Atmosphäre ohne die Treibhausgase. Die von der Sonne auf der Erdoberfläche auftreffende Wärmestrahlung würde größtenteils reflektiert und ins Weltall zurückgestrahlt. Als Folge wäre die mittlere Temperatur bei – 18 °C und Landwirtschaft nicht möglich.</w:t>
      </w:r>
    </w:p>
    <w:p w:rsidR="00186EF4" w:rsidRPr="00647B4F" w:rsidRDefault="00186EF4" w:rsidP="00466598">
      <w:pPr>
        <w:tabs>
          <w:tab w:val="left" w:pos="8430"/>
        </w:tabs>
      </w:pPr>
      <w:r>
        <w:rPr>
          <w:b/>
          <w:bCs/>
        </w:rPr>
        <w:t xml:space="preserve">Schüssel 2: </w:t>
      </w:r>
      <w:r>
        <w:t xml:space="preserve">simuliert die Atmosphäre mit den Treibhausgasen und somit die natürliche Erwärmung der Erdoberfläche </w:t>
      </w:r>
    </w:p>
    <w:p w:rsidR="00186EF4" w:rsidRPr="00647B4F" w:rsidRDefault="00186EF4" w:rsidP="00466598">
      <w:pPr>
        <w:tabs>
          <w:tab w:val="left" w:pos="8430"/>
        </w:tabs>
      </w:pPr>
      <w:r>
        <w:rPr>
          <w:b/>
          <w:bCs/>
        </w:rPr>
        <w:t xml:space="preserve">Schüssel 3: </w:t>
      </w:r>
      <w:r>
        <w:t>simuliert den anthropogenen Treibhauseffekt (Anreicherung von Treibhausgasen in der Atmosphäre) und somit eine beschleunigte Erderwärmung und den daraus folgenden Klimawandel</w:t>
      </w:r>
    </w:p>
    <w:p w:rsidR="00186EF4" w:rsidRDefault="00186EF4" w:rsidP="00466598">
      <w:pPr>
        <w:rPr>
          <w:b/>
          <w:bCs/>
        </w:rPr>
      </w:pPr>
    </w:p>
    <w:p w:rsidR="00186EF4" w:rsidRDefault="00186EF4" w:rsidP="002278AE">
      <w:pPr>
        <w:rPr>
          <w:b/>
          <w:bCs/>
        </w:rPr>
      </w:pPr>
    </w:p>
    <w:p w:rsidR="00186EF4" w:rsidRPr="006B4CEA" w:rsidRDefault="00186EF4" w:rsidP="00A30B13">
      <w:pPr>
        <w:pStyle w:val="ListParagraph"/>
        <w:numPr>
          <w:ilvl w:val="0"/>
          <w:numId w:val="17"/>
          <w:numberingChange w:id="12" w:author="Barbara" w:date="2018-08-01T15:45:00Z" w:original="%1:2:0:)"/>
        </w:numPr>
        <w:rPr>
          <w:b/>
          <w:bCs/>
          <w:color w:val="0070C0"/>
        </w:rPr>
      </w:pPr>
      <w:r w:rsidRPr="006B4CEA">
        <w:rPr>
          <w:b/>
          <w:bCs/>
          <w:color w:val="0070C0"/>
        </w:rPr>
        <w:t>Erklären Sie anhand der Abbildung und der Ergebnisse des durchgeführten Experimentes den natürlichen Treibhauseffekt in kurzen Stichworten!</w:t>
      </w:r>
    </w:p>
    <w:p w:rsidR="00186EF4" w:rsidRDefault="00186EF4" w:rsidP="00A30B13">
      <w:pPr>
        <w:pStyle w:val="ListParagraph"/>
        <w:ind w:left="360"/>
        <w:rPr>
          <w:b/>
          <w:bCs/>
        </w:rPr>
      </w:pPr>
    </w:p>
    <w:p w:rsidR="00186EF4" w:rsidRDefault="00186EF4" w:rsidP="00186EF4">
      <w:pPr>
        <w:pStyle w:val="ListParagraph"/>
        <w:numPr>
          <w:ilvl w:val="0"/>
          <w:numId w:val="24"/>
          <w:numberingChange w:id="13" w:author="Barbara" w:date="2018-08-01T15:45:00Z" w:original=""/>
        </w:numPr>
        <w:ind w:left="330" w:hanging="330"/>
        <w:rPr>
          <w:color w:val="0070C0"/>
        </w:rPr>
        <w:pPrChange w:id="14" w:author="Barbara" w:date="2018-08-01T15:48:00Z">
          <w:pPr>
            <w:pStyle w:val="ListParagraph"/>
            <w:numPr>
              <w:numId w:val="24"/>
            </w:numPr>
            <w:ind w:left="360" w:hanging="360"/>
          </w:pPr>
        </w:pPrChange>
      </w:pPr>
      <w:r w:rsidRPr="006B4CEA">
        <w:rPr>
          <w:color w:val="0070C0"/>
        </w:rPr>
        <w:t>Das Klimasystem der Erde wird durch die Sonneneinstrahlung angetrieben.</w:t>
      </w:r>
    </w:p>
    <w:p w:rsidR="00186EF4" w:rsidRDefault="00186EF4" w:rsidP="00186EF4">
      <w:pPr>
        <w:pStyle w:val="ListParagraph"/>
        <w:numPr>
          <w:ilvl w:val="0"/>
          <w:numId w:val="24"/>
          <w:numberingChange w:id="15" w:author="Barbara" w:date="2018-08-01T15:45:00Z" w:original=""/>
        </w:numPr>
        <w:tabs>
          <w:tab w:val="left" w:pos="330"/>
        </w:tabs>
        <w:ind w:left="330" w:hanging="330"/>
        <w:rPr>
          <w:color w:val="0070C0"/>
        </w:rPr>
        <w:pPrChange w:id="16" w:author="Barbara" w:date="2018-08-01T15:50:00Z">
          <w:pPr>
            <w:pStyle w:val="ListParagraph"/>
            <w:numPr>
              <w:numId w:val="24"/>
            </w:numPr>
            <w:tabs>
              <w:tab w:val="left" w:pos="330"/>
            </w:tabs>
            <w:ind w:left="360" w:hanging="360"/>
          </w:pPr>
        </w:pPrChange>
      </w:pPr>
      <w:r w:rsidRPr="006B4CEA">
        <w:rPr>
          <w:color w:val="0070C0"/>
        </w:rPr>
        <w:t>Die gesamt</w:t>
      </w:r>
      <w:ins w:id="17" w:author="Barbara" w:date="2018-12-08T21:25:00Z">
        <w:r>
          <w:rPr>
            <w:color w:val="0070C0"/>
          </w:rPr>
          <w:t>e</w:t>
        </w:r>
      </w:ins>
      <w:r w:rsidRPr="006B4CEA">
        <w:rPr>
          <w:color w:val="0070C0"/>
        </w:rPr>
        <w:t xml:space="preserve"> kurzwellige Sonnenstrahlung wird als Global</w:t>
      </w:r>
      <w:del w:id="18" w:author="Barbara" w:date="2018-08-01T15:47:00Z">
        <w:r w:rsidRPr="006B4CEA" w:rsidDel="00A37F82">
          <w:rPr>
            <w:color w:val="0070C0"/>
          </w:rPr>
          <w:delText>-</w:delText>
        </w:r>
      </w:del>
      <w:r w:rsidRPr="006B4CEA">
        <w:rPr>
          <w:color w:val="0070C0"/>
        </w:rPr>
        <w:t>strahlung bezeichnet.</w:t>
      </w:r>
    </w:p>
    <w:p w:rsidR="00186EF4" w:rsidRDefault="00186EF4" w:rsidP="00186EF4">
      <w:pPr>
        <w:pStyle w:val="ListParagraph"/>
        <w:numPr>
          <w:ilvl w:val="0"/>
          <w:numId w:val="24"/>
          <w:numberingChange w:id="19" w:author="Barbara" w:date="2018-08-01T15:45:00Z" w:original=""/>
        </w:numPr>
        <w:tabs>
          <w:tab w:val="left" w:pos="330"/>
        </w:tabs>
        <w:ind w:left="330" w:hanging="330"/>
        <w:rPr>
          <w:color w:val="0070C0"/>
        </w:rPr>
        <w:pPrChange w:id="20" w:author="Barbara" w:date="2018-12-08T21:08:00Z">
          <w:pPr>
            <w:pStyle w:val="ListParagraph"/>
            <w:numPr>
              <w:numId w:val="24"/>
            </w:numPr>
            <w:tabs>
              <w:tab w:val="left" w:pos="330"/>
            </w:tabs>
            <w:ind w:left="360" w:hanging="360"/>
          </w:pPr>
        </w:pPrChange>
      </w:pPr>
      <w:r w:rsidRPr="006B4CEA">
        <w:rPr>
          <w:color w:val="0070C0"/>
        </w:rPr>
        <w:t>Die Erde ist von der Atmosphäre, einer Art Lufthülle umgeben. In der Atmosphäre befinden sich verschiedene Gase. Manche dieser Gase lassen kurzwellige Sonnenstrahlung ungehindert auf die Erde durch</w:t>
      </w:r>
      <w:del w:id="21" w:author="Barbara" w:date="2018-08-01T15:59:00Z">
        <w:r w:rsidRPr="006B4CEA" w:rsidDel="001C5161">
          <w:rPr>
            <w:color w:val="0070C0"/>
          </w:rPr>
          <w:delText>.</w:delText>
        </w:r>
      </w:del>
    </w:p>
    <w:p w:rsidR="00186EF4" w:rsidRDefault="00186EF4" w:rsidP="00186EF4">
      <w:pPr>
        <w:pStyle w:val="ListParagraph"/>
        <w:numPr>
          <w:ilvl w:val="0"/>
          <w:numId w:val="24"/>
          <w:numberingChange w:id="22" w:author="Barbara" w:date="2018-08-01T15:45:00Z" w:original=""/>
        </w:numPr>
        <w:tabs>
          <w:tab w:val="left" w:pos="330"/>
        </w:tabs>
        <w:ind w:left="330" w:hanging="330"/>
        <w:rPr>
          <w:color w:val="0070C0"/>
        </w:rPr>
        <w:pPrChange w:id="23" w:author="Barbara" w:date="2018-08-01T15:47:00Z">
          <w:pPr>
            <w:pStyle w:val="ListParagraph"/>
            <w:numPr>
              <w:numId w:val="24"/>
            </w:numPr>
            <w:tabs>
              <w:tab w:val="left" w:pos="330"/>
            </w:tabs>
            <w:ind w:left="360" w:hanging="360"/>
          </w:pPr>
        </w:pPrChange>
      </w:pPr>
      <w:r w:rsidRPr="006B4CEA">
        <w:rPr>
          <w:color w:val="0070C0"/>
        </w:rPr>
        <w:t>Die Sonnenstrahlung wird zu 50% von der Erdoberfläche absorbiert.</w:t>
      </w:r>
    </w:p>
    <w:p w:rsidR="00186EF4" w:rsidRDefault="00186EF4" w:rsidP="00186EF4">
      <w:pPr>
        <w:pStyle w:val="ListParagraph"/>
        <w:numPr>
          <w:ilvl w:val="0"/>
          <w:numId w:val="24"/>
          <w:numberingChange w:id="24" w:author="Barbara" w:date="2018-08-01T15:45:00Z" w:original=""/>
        </w:numPr>
        <w:ind w:left="330" w:hanging="330"/>
        <w:rPr>
          <w:color w:val="0070C0"/>
        </w:rPr>
        <w:pPrChange w:id="25" w:author="Barbara" w:date="2018-08-01T15:47:00Z">
          <w:pPr>
            <w:pStyle w:val="ListParagraph"/>
            <w:numPr>
              <w:numId w:val="24"/>
            </w:numPr>
            <w:ind w:left="360" w:hanging="360"/>
          </w:pPr>
        </w:pPrChange>
      </w:pPr>
      <w:r w:rsidRPr="006B4CEA">
        <w:rPr>
          <w:color w:val="0070C0"/>
        </w:rPr>
        <w:t xml:space="preserve">30% der Sonnenstrahlung werden von der Erdoberfläche reflektiert und wieder in die Atmosphäre abgegeben. </w:t>
      </w:r>
    </w:p>
    <w:p w:rsidR="00186EF4" w:rsidRDefault="00186EF4" w:rsidP="00186EF4">
      <w:pPr>
        <w:pStyle w:val="ListParagraph"/>
        <w:numPr>
          <w:ilvl w:val="0"/>
          <w:numId w:val="24"/>
          <w:numberingChange w:id="26" w:author="Barbara" w:date="2018-08-01T15:45:00Z" w:original=""/>
        </w:numPr>
        <w:ind w:left="330" w:hanging="330"/>
        <w:rPr>
          <w:color w:val="0070C0"/>
        </w:rPr>
        <w:pPrChange w:id="27" w:author="Barbara" w:date="2018-08-01T15:48:00Z">
          <w:pPr>
            <w:pStyle w:val="ListParagraph"/>
            <w:numPr>
              <w:numId w:val="24"/>
            </w:numPr>
            <w:ind w:left="360" w:hanging="360"/>
          </w:pPr>
        </w:pPrChange>
      </w:pPr>
      <w:r w:rsidRPr="006B4CEA">
        <w:rPr>
          <w:color w:val="0070C0"/>
        </w:rPr>
        <w:t xml:space="preserve">Beim Auftreffen der kurzwelligen Sonnenstrahlung auf die Erdoberfläche wird diese in langwellige Wärmestrahlung umgewandelt und erwärmt somit die Erdoberfläche. </w:t>
      </w:r>
    </w:p>
    <w:p w:rsidR="00186EF4" w:rsidRDefault="00186EF4" w:rsidP="00186EF4">
      <w:pPr>
        <w:pStyle w:val="ListParagraph"/>
        <w:numPr>
          <w:ilvl w:val="0"/>
          <w:numId w:val="24"/>
          <w:numberingChange w:id="28" w:author="Barbara" w:date="2018-08-01T15:45:00Z" w:original=""/>
        </w:numPr>
        <w:tabs>
          <w:tab w:val="left" w:pos="330"/>
        </w:tabs>
        <w:ind w:left="330" w:hanging="330"/>
        <w:rPr>
          <w:color w:val="0070C0"/>
        </w:rPr>
        <w:pPrChange w:id="29" w:author="Barbara" w:date="2018-08-01T15:50:00Z">
          <w:pPr>
            <w:pStyle w:val="ListParagraph"/>
            <w:numPr>
              <w:numId w:val="24"/>
            </w:numPr>
            <w:tabs>
              <w:tab w:val="left" w:pos="330"/>
            </w:tabs>
            <w:ind w:left="360" w:hanging="360"/>
          </w:pPr>
        </w:pPrChange>
      </w:pPr>
      <w:r w:rsidRPr="006B4CEA">
        <w:rPr>
          <w:color w:val="0070C0"/>
        </w:rPr>
        <w:t xml:space="preserve">Ein Teil dieser langwelligen Wärmestrahlung wird </w:t>
      </w:r>
      <w:del w:id="30" w:author="Barbara" w:date="2018-08-01T15:51:00Z">
        <w:r w:rsidRPr="006B4CEA" w:rsidDel="00A37F82">
          <w:rPr>
            <w:color w:val="0070C0"/>
          </w:rPr>
          <w:delText>zurück</w:delText>
        </w:r>
      </w:del>
      <w:ins w:id="31" w:author="Barbara" w:date="2018-08-01T15:51:00Z">
        <w:r>
          <w:rPr>
            <w:color w:val="0070C0"/>
          </w:rPr>
          <w:t xml:space="preserve">wieder </w:t>
        </w:r>
        <w:r w:rsidRPr="006B4CEA">
          <w:rPr>
            <w:color w:val="0070C0"/>
          </w:rPr>
          <w:t>Richtung Weltraum</w:t>
        </w:r>
        <w:r>
          <w:rPr>
            <w:color w:val="0070C0"/>
          </w:rPr>
          <w:t xml:space="preserve"> </w:t>
        </w:r>
      </w:ins>
      <w:ins w:id="32" w:author="Barbara" w:date="2018-12-08T21:26:00Z">
        <w:r>
          <w:rPr>
            <w:color w:val="0070C0"/>
          </w:rPr>
          <w:t>ausgestrahlt (</w:t>
        </w:r>
      </w:ins>
      <w:ins w:id="33" w:author="Barbara" w:date="2018-08-01T15:51:00Z">
        <w:r>
          <w:rPr>
            <w:color w:val="0070C0"/>
          </w:rPr>
          <w:t>emittiert</w:t>
        </w:r>
      </w:ins>
      <w:ins w:id="34" w:author="Barbara" w:date="2018-12-08T21:26:00Z">
        <w:r>
          <w:rPr>
            <w:color w:val="0070C0"/>
          </w:rPr>
          <w:t>)</w:t>
        </w:r>
      </w:ins>
      <w:del w:id="35" w:author="Barbara" w:date="2018-08-01T15:51:00Z">
        <w:r w:rsidRPr="006B4CEA" w:rsidDel="00A37F82">
          <w:rPr>
            <w:color w:val="0070C0"/>
          </w:rPr>
          <w:delText xml:space="preserve"> Richtung Weltraum reflektiert</w:delText>
        </w:r>
      </w:del>
      <w:r w:rsidRPr="006B4CEA">
        <w:rPr>
          <w:color w:val="0070C0"/>
        </w:rPr>
        <w:t xml:space="preserve">. </w:t>
      </w:r>
    </w:p>
    <w:p w:rsidR="00186EF4" w:rsidRDefault="00186EF4" w:rsidP="00186EF4">
      <w:pPr>
        <w:pStyle w:val="ListParagraph"/>
        <w:numPr>
          <w:ilvl w:val="0"/>
          <w:numId w:val="24"/>
          <w:numberingChange w:id="36" w:author="Barbara" w:date="2018-08-01T15:45:00Z" w:original=""/>
        </w:numPr>
        <w:tabs>
          <w:tab w:val="left" w:pos="330"/>
        </w:tabs>
        <w:ind w:left="330" w:hanging="330"/>
        <w:rPr>
          <w:color w:val="0070C0"/>
        </w:rPr>
        <w:pPrChange w:id="37" w:author="Barbara" w:date="2018-08-01T15:50:00Z">
          <w:pPr>
            <w:pStyle w:val="ListParagraph"/>
            <w:numPr>
              <w:numId w:val="24"/>
            </w:numPr>
            <w:tabs>
              <w:tab w:val="left" w:pos="330"/>
            </w:tabs>
            <w:ind w:left="360" w:hanging="360"/>
          </w:pPr>
        </w:pPrChange>
      </w:pPr>
      <w:r w:rsidRPr="006B4CEA">
        <w:rPr>
          <w:color w:val="0070C0"/>
        </w:rPr>
        <w:t xml:space="preserve">Treibhausgase absorbieren diese Wärmestrahlung und geben sie in alle Richtungen wieder ab. </w:t>
      </w:r>
    </w:p>
    <w:p w:rsidR="00186EF4" w:rsidRDefault="00186EF4" w:rsidP="002278AE">
      <w:pPr>
        <w:pStyle w:val="ListParagraph"/>
        <w:rPr>
          <w:b/>
          <w:bCs/>
        </w:rPr>
      </w:pPr>
    </w:p>
    <w:p w:rsidR="00186EF4" w:rsidRPr="006B4CEA" w:rsidRDefault="00186EF4" w:rsidP="00A30B13">
      <w:pPr>
        <w:pStyle w:val="ListParagraph"/>
        <w:numPr>
          <w:ilvl w:val="0"/>
          <w:numId w:val="17"/>
          <w:numberingChange w:id="38" w:author="Barbara" w:date="2018-08-01T15:45:00Z" w:original="%1:3:0:)"/>
        </w:numPr>
        <w:ind w:left="1080"/>
        <w:rPr>
          <w:b/>
          <w:bCs/>
          <w:color w:val="0070C0"/>
        </w:rPr>
      </w:pPr>
      <w:r w:rsidRPr="006B4CEA">
        <w:rPr>
          <w:b/>
          <w:bCs/>
          <w:color w:val="0070C0"/>
        </w:rPr>
        <w:t>Warum ist der natürliche Treibhauseffekt für die Landwirtschaft von Bedeutung?</w:t>
      </w:r>
    </w:p>
    <w:p w:rsidR="00186EF4" w:rsidRPr="006B4CEA" w:rsidRDefault="00186EF4" w:rsidP="00A30B13">
      <w:pPr>
        <w:pStyle w:val="ListParagraph"/>
        <w:ind w:left="1080"/>
        <w:rPr>
          <w:color w:val="0070C0"/>
        </w:rPr>
      </w:pPr>
    </w:p>
    <w:p w:rsidR="00186EF4" w:rsidRPr="006B4CEA" w:rsidRDefault="00186EF4" w:rsidP="00A30B13">
      <w:pPr>
        <w:pStyle w:val="ListParagraph"/>
        <w:ind w:left="1080"/>
        <w:rPr>
          <w:color w:val="0070C0"/>
        </w:rPr>
      </w:pPr>
      <w:r w:rsidRPr="006B4CEA">
        <w:rPr>
          <w:color w:val="0070C0"/>
        </w:rPr>
        <w:t>Ohne den natürlichen Wärmestau (natürlicher Treibhauseffekt) der Atmosphäre wäre die Mitteltemperatur der Erde bei ca. -18 °C und somit keine Landwirtschaft möglich.</w:t>
      </w:r>
    </w:p>
    <w:p w:rsidR="00186EF4" w:rsidRDefault="00186EF4" w:rsidP="00A30B13">
      <w:pPr>
        <w:pStyle w:val="ListParagraph"/>
        <w:ind w:left="1080"/>
      </w:pPr>
    </w:p>
    <w:p w:rsidR="00186EF4" w:rsidRPr="006B4CEA" w:rsidRDefault="00186EF4" w:rsidP="00A30B13">
      <w:pPr>
        <w:pStyle w:val="ListParagraph"/>
        <w:numPr>
          <w:ilvl w:val="0"/>
          <w:numId w:val="17"/>
          <w:numberingChange w:id="39" w:author="Barbara" w:date="2018-08-01T15:45:00Z" w:original="%1:4:0:)"/>
        </w:numPr>
        <w:ind w:left="1134"/>
        <w:rPr>
          <w:b/>
          <w:bCs/>
          <w:color w:val="0070C0"/>
        </w:rPr>
      </w:pPr>
      <w:r w:rsidRPr="006B4CEA">
        <w:rPr>
          <w:b/>
          <w:bCs/>
          <w:color w:val="0070C0"/>
        </w:rPr>
        <w:t>Was versteht man unter dem anthropogenen Treibhauseffekt?</w:t>
      </w:r>
    </w:p>
    <w:p w:rsidR="00186EF4" w:rsidRPr="006B4CEA" w:rsidRDefault="00186EF4" w:rsidP="002278AE">
      <w:pPr>
        <w:ind w:left="1134"/>
        <w:rPr>
          <w:color w:val="0070C0"/>
        </w:rPr>
      </w:pPr>
      <w:r w:rsidRPr="006B4CEA">
        <w:rPr>
          <w:color w:val="0070C0"/>
        </w:rPr>
        <w:t>Es handelt sich um den von Menschenhand beschleunigten Treibhauseffekt. Durch die Anreicherung von</w:t>
      </w:r>
      <w:ins w:id="40" w:author="Barbara" w:date="2018-08-01T16:03:00Z">
        <w:r>
          <w:rPr>
            <w:color w:val="0070C0"/>
          </w:rPr>
          <w:t xml:space="preserve"> mehr </w:t>
        </w:r>
      </w:ins>
      <w:del w:id="41" w:author="Barbara" w:date="2018-08-01T16:03:00Z">
        <w:r w:rsidRPr="006B4CEA" w:rsidDel="001C5161">
          <w:rPr>
            <w:color w:val="0070C0"/>
          </w:rPr>
          <w:delText xml:space="preserve"> </w:delText>
        </w:r>
      </w:del>
      <w:r w:rsidRPr="006B4CEA">
        <w:rPr>
          <w:color w:val="0070C0"/>
        </w:rPr>
        <w:t xml:space="preserve">Treibhausgasen innerhalb der Atmosphäre wird </w:t>
      </w:r>
      <w:del w:id="42" w:author="Barbara" w:date="2018-08-01T16:02:00Z">
        <w:r w:rsidRPr="006B4CEA" w:rsidDel="001C5161">
          <w:rPr>
            <w:color w:val="0070C0"/>
          </w:rPr>
          <w:delText xml:space="preserve">auch </w:delText>
        </w:r>
      </w:del>
      <w:r w:rsidRPr="006B4CEA">
        <w:rPr>
          <w:color w:val="0070C0"/>
        </w:rPr>
        <w:t xml:space="preserve">mehr Wärmestrahlung von den Treibhausgasen in Richtung Erdoberfläche zurückgestrahlt </w:t>
      </w:r>
      <w:ins w:id="43" w:author="Barbara" w:date="2018-08-01T16:02:00Z">
        <w:r>
          <w:rPr>
            <w:color w:val="0070C0"/>
          </w:rPr>
          <w:t>(Verkleinerung der Atmos</w:t>
        </w:r>
      </w:ins>
      <w:ins w:id="44" w:author="Barbara" w:date="2018-08-01T16:04:00Z">
        <w:r>
          <w:rPr>
            <w:color w:val="0070C0"/>
          </w:rPr>
          <w:t>p</w:t>
        </w:r>
      </w:ins>
      <w:ins w:id="45" w:author="Barbara" w:date="2018-08-01T16:02:00Z">
        <w:r>
          <w:rPr>
            <w:color w:val="0070C0"/>
          </w:rPr>
          <w:t xml:space="preserve">härischen Fenster) </w:t>
        </w:r>
      </w:ins>
      <w:r w:rsidRPr="006B4CEA">
        <w:rPr>
          <w:color w:val="0070C0"/>
        </w:rPr>
        <w:t>und es kommt zu einer verstärkten Erwärmung der Erdoberfläche. Der anthropogene Treibhauseffekt tritt zusätzlich zum natürlichen Treibhauseffekt auf.</w:t>
      </w:r>
    </w:p>
    <w:p w:rsidR="00186EF4" w:rsidRPr="006B4CEA" w:rsidRDefault="00186EF4" w:rsidP="002278AE">
      <w:pPr>
        <w:ind w:left="1134"/>
        <w:rPr>
          <w:b/>
          <w:bCs/>
          <w:color w:val="0070C0"/>
        </w:rPr>
      </w:pPr>
    </w:p>
    <w:p w:rsidR="00186EF4" w:rsidRPr="006B4CEA" w:rsidRDefault="00186EF4" w:rsidP="001C5161">
      <w:pPr>
        <w:pStyle w:val="ListParagraph"/>
        <w:numPr>
          <w:ilvl w:val="0"/>
          <w:numId w:val="17"/>
          <w:numberingChange w:id="46" w:author="Barbara" w:date="2018-08-01T15:45:00Z" w:original="%1:5:0:)"/>
        </w:numPr>
        <w:tabs>
          <w:tab w:val="left" w:pos="1100"/>
        </w:tabs>
        <w:ind w:left="1134"/>
        <w:rPr>
          <w:b/>
          <w:bCs/>
          <w:color w:val="0070C0"/>
        </w:rPr>
      </w:pPr>
      <w:r w:rsidRPr="006B4CEA">
        <w:rPr>
          <w:b/>
          <w:bCs/>
          <w:color w:val="0070C0"/>
        </w:rPr>
        <w:t>Welche negativen oder positiven Folgen einer weiteren Erderwärmung (=</w:t>
      </w:r>
      <w:ins w:id="47" w:author="Barbara" w:date="2018-08-01T16:05:00Z">
        <w:r>
          <w:rPr>
            <w:b/>
            <w:bCs/>
            <w:color w:val="0070C0"/>
          </w:rPr>
          <w:t xml:space="preserve"> </w:t>
        </w:r>
      </w:ins>
      <w:r w:rsidRPr="006B4CEA">
        <w:rPr>
          <w:b/>
          <w:bCs/>
          <w:color w:val="0070C0"/>
        </w:rPr>
        <w:t xml:space="preserve">anthropogener Treibhauseffekt) können sich zukünftig für die Landwirtschaft ergeben? </w:t>
      </w:r>
    </w:p>
    <w:p w:rsidR="00186EF4" w:rsidRPr="006B4CEA" w:rsidRDefault="00186EF4" w:rsidP="00A30B13">
      <w:pPr>
        <w:pStyle w:val="ListParagraph"/>
        <w:tabs>
          <w:tab w:val="left" w:pos="8430"/>
        </w:tabs>
        <w:ind w:left="1134"/>
        <w:rPr>
          <w:b/>
          <w:bCs/>
          <w:color w:val="0070C0"/>
        </w:rPr>
      </w:pPr>
    </w:p>
    <w:p w:rsidR="00186EF4" w:rsidRPr="006B4CEA" w:rsidRDefault="00186EF4" w:rsidP="00A30B13">
      <w:pPr>
        <w:pStyle w:val="ListParagraph"/>
        <w:tabs>
          <w:tab w:val="left" w:pos="8430"/>
        </w:tabs>
        <w:ind w:left="1134"/>
        <w:rPr>
          <w:color w:val="0070C0"/>
        </w:rPr>
      </w:pPr>
      <w:r w:rsidRPr="006B4CEA">
        <w:rPr>
          <w:color w:val="0070C0"/>
        </w:rPr>
        <w:t xml:space="preserve">Bleibt als offene Frage stehen. Kreativität der Fachschüler ist gefordert. Diese Frage kann als Übergang zu den weiteren Modulen genutzt werden. </w:t>
      </w:r>
    </w:p>
    <w:sectPr w:rsidR="00186EF4" w:rsidRPr="006B4CEA" w:rsidSect="00186EF4">
      <w:footerReference w:type="default" r:id="rId8"/>
      <w:pgSz w:w="11906" w:h="16838"/>
      <w:pgMar w:top="851" w:right="851" w:bottom="1304" w:left="851" w:header="709" w:footer="709" w:gutter="0"/>
      <w:cols w:space="708"/>
      <w:docGrid w:linePitch="360"/>
      <w:sectPrChange w:id="48" w:author="Barbara" w:date="2018-12-08T21:06:00Z">
        <w:sectPr w:rsidR="00186EF4" w:rsidRPr="006B4CEA" w:rsidSect="00186EF4">
          <w:pgSz w:w="12240" w:h="15840"/>
          <w:pgMar w:top="1417" w:right="1417" w:bottom="1134"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EF4" w:rsidRDefault="00186EF4" w:rsidP="00143F07">
      <w:pPr>
        <w:spacing w:line="240" w:lineRule="auto"/>
      </w:pPr>
      <w:r>
        <w:separator/>
      </w:r>
    </w:p>
  </w:endnote>
  <w:endnote w:type="continuationSeparator" w:id="0">
    <w:p w:rsidR="00186EF4" w:rsidRDefault="00186EF4" w:rsidP="00143F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EF4" w:rsidRDefault="00186EF4">
    <w:pPr>
      <w:pStyle w:val="Footer"/>
      <w:jc w:val="right"/>
    </w:pPr>
    <w:r>
      <w:t xml:space="preserve">Seite </w:t>
    </w:r>
    <w:r>
      <w:rPr>
        <w:b/>
        <w:bCs/>
      </w:rPr>
      <w:fldChar w:fldCharType="begin"/>
    </w:r>
    <w:r>
      <w:rPr>
        <w:b/>
        <w:bCs/>
      </w:rPr>
      <w:instrText>PAGE</w:instrText>
    </w:r>
    <w:r>
      <w:rPr>
        <w:b/>
        <w:bCs/>
      </w:rPr>
      <w:fldChar w:fldCharType="separate"/>
    </w:r>
    <w:r>
      <w:rPr>
        <w:b/>
        <w:bCs/>
        <w:noProof/>
      </w:rPr>
      <w:t>3</w:t>
    </w:r>
    <w:r>
      <w:rPr>
        <w:b/>
        <w:bCs/>
      </w:rPr>
      <w:fldChar w:fldCharType="end"/>
    </w:r>
    <w:r>
      <w:t xml:space="preserve"> von </w:t>
    </w:r>
    <w:r>
      <w:rPr>
        <w:b/>
        <w:bCs/>
      </w:rPr>
      <w:fldChar w:fldCharType="begin"/>
    </w:r>
    <w:r>
      <w:rPr>
        <w:b/>
        <w:bCs/>
      </w:rPr>
      <w:instrText>NUMPAGES</w:instrText>
    </w:r>
    <w:r>
      <w:rPr>
        <w:b/>
        <w:bCs/>
      </w:rPr>
      <w:fldChar w:fldCharType="separate"/>
    </w:r>
    <w:r>
      <w:rPr>
        <w:b/>
        <w:bCs/>
        <w:noProof/>
      </w:rPr>
      <w:t>3</w:t>
    </w:r>
    <w:r>
      <w:rPr>
        <w:b/>
        <w:bCs/>
      </w:rPr>
      <w:fldChar w:fldCharType="end"/>
    </w:r>
  </w:p>
  <w:p w:rsidR="00186EF4" w:rsidRDefault="00186E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EF4" w:rsidRDefault="00186EF4" w:rsidP="00143F07">
      <w:pPr>
        <w:spacing w:line="240" w:lineRule="auto"/>
      </w:pPr>
      <w:r>
        <w:separator/>
      </w:r>
    </w:p>
  </w:footnote>
  <w:footnote w:type="continuationSeparator" w:id="0">
    <w:p w:rsidR="00186EF4" w:rsidRDefault="00186EF4" w:rsidP="00143F0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6000"/>
    <w:multiLevelType w:val="hybridMultilevel"/>
    <w:tmpl w:val="7B445940"/>
    <w:lvl w:ilvl="0" w:tplc="3E26BC40">
      <w:start w:val="1"/>
      <w:numFmt w:val="bullet"/>
      <w:lvlText w:val="-"/>
      <w:lvlJc w:val="left"/>
      <w:pPr>
        <w:ind w:left="1080" w:hanging="360"/>
      </w:pPr>
      <w:rPr>
        <w:rFonts w:ascii="Arial" w:eastAsia="Times New Roman" w:hAnsi="Arial" w:hint="default"/>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1">
    <w:nsid w:val="0F7F2EBA"/>
    <w:multiLevelType w:val="hybridMultilevel"/>
    <w:tmpl w:val="8DA811FA"/>
    <w:lvl w:ilvl="0" w:tplc="FACAB3E6">
      <w:start w:val="1"/>
      <w:numFmt w:val="bullet"/>
      <w:lvlText w:val="❙"/>
      <w:lvlJc w:val="left"/>
      <w:pPr>
        <w:tabs>
          <w:tab w:val="num" w:pos="720"/>
        </w:tabs>
        <w:ind w:left="720" w:hanging="360"/>
      </w:pPr>
      <w:rPr>
        <w:rFonts w:ascii="Arial Unicode MS" w:eastAsia="Arial Unicode MS" w:hint="default"/>
      </w:rPr>
    </w:lvl>
    <w:lvl w:ilvl="1" w:tplc="2B4ED1DA">
      <w:start w:val="1"/>
      <w:numFmt w:val="bullet"/>
      <w:lvlText w:val="❙"/>
      <w:lvlJc w:val="left"/>
      <w:pPr>
        <w:tabs>
          <w:tab w:val="num" w:pos="1440"/>
        </w:tabs>
        <w:ind w:left="1440" w:hanging="360"/>
      </w:pPr>
      <w:rPr>
        <w:rFonts w:ascii="Arial Unicode MS" w:eastAsia="Arial Unicode MS" w:hint="default"/>
      </w:rPr>
    </w:lvl>
    <w:lvl w:ilvl="2" w:tplc="3DC2BFD8">
      <w:start w:val="1"/>
      <w:numFmt w:val="bullet"/>
      <w:lvlText w:val="❙"/>
      <w:lvlJc w:val="left"/>
      <w:pPr>
        <w:tabs>
          <w:tab w:val="num" w:pos="2160"/>
        </w:tabs>
        <w:ind w:left="2160" w:hanging="360"/>
      </w:pPr>
      <w:rPr>
        <w:rFonts w:ascii="Arial Unicode MS" w:eastAsia="Arial Unicode MS" w:hint="default"/>
      </w:rPr>
    </w:lvl>
    <w:lvl w:ilvl="3" w:tplc="4A32B1BA">
      <w:start w:val="1"/>
      <w:numFmt w:val="bullet"/>
      <w:lvlText w:val="❙"/>
      <w:lvlJc w:val="left"/>
      <w:pPr>
        <w:tabs>
          <w:tab w:val="num" w:pos="2880"/>
        </w:tabs>
        <w:ind w:left="2880" w:hanging="360"/>
      </w:pPr>
      <w:rPr>
        <w:rFonts w:ascii="Arial Unicode MS" w:eastAsia="Arial Unicode MS" w:hint="default"/>
      </w:rPr>
    </w:lvl>
    <w:lvl w:ilvl="4" w:tplc="DED65332">
      <w:start w:val="1"/>
      <w:numFmt w:val="bullet"/>
      <w:lvlText w:val="❙"/>
      <w:lvlJc w:val="left"/>
      <w:pPr>
        <w:tabs>
          <w:tab w:val="num" w:pos="3600"/>
        </w:tabs>
        <w:ind w:left="3600" w:hanging="360"/>
      </w:pPr>
      <w:rPr>
        <w:rFonts w:ascii="Arial Unicode MS" w:eastAsia="Arial Unicode MS" w:hint="default"/>
      </w:rPr>
    </w:lvl>
    <w:lvl w:ilvl="5" w:tplc="087A83D8">
      <w:start w:val="1"/>
      <w:numFmt w:val="bullet"/>
      <w:lvlText w:val="❙"/>
      <w:lvlJc w:val="left"/>
      <w:pPr>
        <w:tabs>
          <w:tab w:val="num" w:pos="4320"/>
        </w:tabs>
        <w:ind w:left="4320" w:hanging="360"/>
      </w:pPr>
      <w:rPr>
        <w:rFonts w:ascii="Arial Unicode MS" w:eastAsia="Arial Unicode MS" w:hint="default"/>
      </w:rPr>
    </w:lvl>
    <w:lvl w:ilvl="6" w:tplc="6E02BD7A">
      <w:start w:val="1"/>
      <w:numFmt w:val="bullet"/>
      <w:lvlText w:val="❙"/>
      <w:lvlJc w:val="left"/>
      <w:pPr>
        <w:tabs>
          <w:tab w:val="num" w:pos="5040"/>
        </w:tabs>
        <w:ind w:left="5040" w:hanging="360"/>
      </w:pPr>
      <w:rPr>
        <w:rFonts w:ascii="Arial Unicode MS" w:eastAsia="Arial Unicode MS" w:hint="default"/>
      </w:rPr>
    </w:lvl>
    <w:lvl w:ilvl="7" w:tplc="83D03900">
      <w:start w:val="1"/>
      <w:numFmt w:val="bullet"/>
      <w:lvlText w:val="❙"/>
      <w:lvlJc w:val="left"/>
      <w:pPr>
        <w:tabs>
          <w:tab w:val="num" w:pos="5760"/>
        </w:tabs>
        <w:ind w:left="5760" w:hanging="360"/>
      </w:pPr>
      <w:rPr>
        <w:rFonts w:ascii="Arial Unicode MS" w:eastAsia="Arial Unicode MS" w:hint="default"/>
      </w:rPr>
    </w:lvl>
    <w:lvl w:ilvl="8" w:tplc="01BAB848">
      <w:start w:val="1"/>
      <w:numFmt w:val="bullet"/>
      <w:lvlText w:val="❙"/>
      <w:lvlJc w:val="left"/>
      <w:pPr>
        <w:tabs>
          <w:tab w:val="num" w:pos="6480"/>
        </w:tabs>
        <w:ind w:left="6480" w:hanging="360"/>
      </w:pPr>
      <w:rPr>
        <w:rFonts w:ascii="Arial Unicode MS" w:eastAsia="Arial Unicode MS" w:hint="default"/>
      </w:rPr>
    </w:lvl>
  </w:abstractNum>
  <w:abstractNum w:abstractNumId="2">
    <w:nsid w:val="103148BC"/>
    <w:multiLevelType w:val="hybridMultilevel"/>
    <w:tmpl w:val="4766697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3">
    <w:nsid w:val="13096BE5"/>
    <w:multiLevelType w:val="hybridMultilevel"/>
    <w:tmpl w:val="092EAA6C"/>
    <w:lvl w:ilvl="0" w:tplc="EC1CB4C2">
      <w:numFmt w:val="bullet"/>
      <w:lvlText w:val="-"/>
      <w:lvlJc w:val="left"/>
      <w:pPr>
        <w:ind w:left="720" w:hanging="360"/>
      </w:pPr>
      <w:rPr>
        <w:rFonts w:ascii="Arial" w:eastAsia="Times New Roman" w:hAnsi="Arial" w:hint="default"/>
        <w:b/>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7264B85"/>
    <w:multiLevelType w:val="multilevel"/>
    <w:tmpl w:val="040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A57419C"/>
    <w:multiLevelType w:val="hybridMultilevel"/>
    <w:tmpl w:val="DB54DB3E"/>
    <w:lvl w:ilvl="0" w:tplc="9162DC4C">
      <w:start w:val="1"/>
      <w:numFmt w:val="decimal"/>
      <w:lvlText w:val="%1)"/>
      <w:lvlJc w:val="left"/>
      <w:pPr>
        <w:ind w:left="720" w:hanging="360"/>
      </w:pPr>
      <w:rPr>
        <w:rFonts w:cs="Times New Roman" w:hint="default"/>
        <w:b w:val="0"/>
        <w:bCs w:val="0"/>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6">
    <w:nsid w:val="2CBB37EA"/>
    <w:multiLevelType w:val="hybridMultilevel"/>
    <w:tmpl w:val="017098F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7">
    <w:nsid w:val="315265BD"/>
    <w:multiLevelType w:val="multilevel"/>
    <w:tmpl w:val="8B9EC4B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32984133"/>
    <w:multiLevelType w:val="hybridMultilevel"/>
    <w:tmpl w:val="031A6E2E"/>
    <w:lvl w:ilvl="0" w:tplc="38929E5E">
      <w:start w:val="1"/>
      <w:numFmt w:val="lowerLetter"/>
      <w:lvlText w:val="%1)"/>
      <w:lvlJc w:val="left"/>
      <w:pPr>
        <w:ind w:left="1080" w:hanging="360"/>
      </w:pPr>
      <w:rPr>
        <w:rFonts w:cs="Times New Roman" w:hint="default"/>
        <w:b w:val="0"/>
        <w:bCs w:val="0"/>
      </w:rPr>
    </w:lvl>
    <w:lvl w:ilvl="1" w:tplc="04070019">
      <w:start w:val="1"/>
      <w:numFmt w:val="lowerLetter"/>
      <w:lvlText w:val="%2."/>
      <w:lvlJc w:val="left"/>
      <w:pPr>
        <w:ind w:left="1800" w:hanging="360"/>
      </w:pPr>
      <w:rPr>
        <w:rFonts w:cs="Times New Roman"/>
      </w:rPr>
    </w:lvl>
    <w:lvl w:ilvl="2" w:tplc="0407001B">
      <w:start w:val="1"/>
      <w:numFmt w:val="lowerRoman"/>
      <w:lvlText w:val="%3."/>
      <w:lvlJc w:val="right"/>
      <w:pPr>
        <w:ind w:left="2520" w:hanging="180"/>
      </w:pPr>
      <w:rPr>
        <w:rFonts w:cs="Times New Roman"/>
      </w:rPr>
    </w:lvl>
    <w:lvl w:ilvl="3" w:tplc="0407000F">
      <w:start w:val="1"/>
      <w:numFmt w:val="decimal"/>
      <w:lvlText w:val="%4."/>
      <w:lvlJc w:val="left"/>
      <w:pPr>
        <w:ind w:left="3240" w:hanging="360"/>
      </w:pPr>
      <w:rPr>
        <w:rFonts w:cs="Times New Roman"/>
      </w:rPr>
    </w:lvl>
    <w:lvl w:ilvl="4" w:tplc="04070019">
      <w:start w:val="1"/>
      <w:numFmt w:val="lowerLetter"/>
      <w:lvlText w:val="%5."/>
      <w:lvlJc w:val="left"/>
      <w:pPr>
        <w:ind w:left="3960" w:hanging="360"/>
      </w:pPr>
      <w:rPr>
        <w:rFonts w:cs="Times New Roman"/>
      </w:rPr>
    </w:lvl>
    <w:lvl w:ilvl="5" w:tplc="0407001B">
      <w:start w:val="1"/>
      <w:numFmt w:val="lowerRoman"/>
      <w:lvlText w:val="%6."/>
      <w:lvlJc w:val="right"/>
      <w:pPr>
        <w:ind w:left="4680" w:hanging="180"/>
      </w:pPr>
      <w:rPr>
        <w:rFonts w:cs="Times New Roman"/>
      </w:rPr>
    </w:lvl>
    <w:lvl w:ilvl="6" w:tplc="0407000F">
      <w:start w:val="1"/>
      <w:numFmt w:val="decimal"/>
      <w:lvlText w:val="%7."/>
      <w:lvlJc w:val="left"/>
      <w:pPr>
        <w:ind w:left="5400" w:hanging="360"/>
      </w:pPr>
      <w:rPr>
        <w:rFonts w:cs="Times New Roman"/>
      </w:rPr>
    </w:lvl>
    <w:lvl w:ilvl="7" w:tplc="04070019">
      <w:start w:val="1"/>
      <w:numFmt w:val="lowerLetter"/>
      <w:lvlText w:val="%8."/>
      <w:lvlJc w:val="left"/>
      <w:pPr>
        <w:ind w:left="6120" w:hanging="360"/>
      </w:pPr>
      <w:rPr>
        <w:rFonts w:cs="Times New Roman"/>
      </w:rPr>
    </w:lvl>
    <w:lvl w:ilvl="8" w:tplc="0407001B">
      <w:start w:val="1"/>
      <w:numFmt w:val="lowerRoman"/>
      <w:lvlText w:val="%9."/>
      <w:lvlJc w:val="right"/>
      <w:pPr>
        <w:ind w:left="6840" w:hanging="180"/>
      </w:pPr>
      <w:rPr>
        <w:rFonts w:cs="Times New Roman"/>
      </w:rPr>
    </w:lvl>
  </w:abstractNum>
  <w:abstractNum w:abstractNumId="9">
    <w:nsid w:val="3E3C5371"/>
    <w:multiLevelType w:val="hybridMultilevel"/>
    <w:tmpl w:val="0358B356"/>
    <w:lvl w:ilvl="0" w:tplc="4920B778">
      <w:numFmt w:val="bullet"/>
      <w:lvlText w:val="-"/>
      <w:lvlJc w:val="left"/>
      <w:pPr>
        <w:ind w:left="644" w:hanging="360"/>
      </w:pPr>
      <w:rPr>
        <w:rFonts w:ascii="Arial" w:eastAsia="Times New Roman" w:hAnsi="Arial" w:hint="default"/>
        <w:b w:val="0"/>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0">
    <w:nsid w:val="3E5B5E8E"/>
    <w:multiLevelType w:val="hybridMultilevel"/>
    <w:tmpl w:val="09AECBCC"/>
    <w:lvl w:ilvl="0" w:tplc="04070017">
      <w:start w:val="9"/>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1">
    <w:nsid w:val="3EB607E5"/>
    <w:multiLevelType w:val="hybridMultilevel"/>
    <w:tmpl w:val="B72EDBFC"/>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2">
    <w:nsid w:val="5103294E"/>
    <w:multiLevelType w:val="hybridMultilevel"/>
    <w:tmpl w:val="7DD4C858"/>
    <w:lvl w:ilvl="0" w:tplc="04070017">
      <w:start w:val="6"/>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3">
    <w:nsid w:val="514470C8"/>
    <w:multiLevelType w:val="hybridMultilevel"/>
    <w:tmpl w:val="C7246C48"/>
    <w:lvl w:ilvl="0" w:tplc="04070017">
      <w:start w:val="5"/>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4">
    <w:nsid w:val="517C3809"/>
    <w:multiLevelType w:val="hybridMultilevel"/>
    <w:tmpl w:val="06F66D94"/>
    <w:lvl w:ilvl="0" w:tplc="A1B66556">
      <w:start w:val="1"/>
      <w:numFmt w:val="decimal"/>
      <w:lvlText w:val="%1)"/>
      <w:lvlJc w:val="left"/>
      <w:pPr>
        <w:ind w:left="1080" w:hanging="360"/>
      </w:pPr>
      <w:rPr>
        <w:rFonts w:cs="Times New Roman" w:hint="default"/>
      </w:rPr>
    </w:lvl>
    <w:lvl w:ilvl="1" w:tplc="04070019">
      <w:start w:val="1"/>
      <w:numFmt w:val="lowerLetter"/>
      <w:lvlText w:val="%2."/>
      <w:lvlJc w:val="left"/>
      <w:pPr>
        <w:ind w:left="1800" w:hanging="360"/>
      </w:pPr>
      <w:rPr>
        <w:rFonts w:cs="Times New Roman"/>
      </w:rPr>
    </w:lvl>
    <w:lvl w:ilvl="2" w:tplc="0407001B">
      <w:start w:val="1"/>
      <w:numFmt w:val="lowerRoman"/>
      <w:lvlText w:val="%3."/>
      <w:lvlJc w:val="right"/>
      <w:pPr>
        <w:ind w:left="2520" w:hanging="180"/>
      </w:pPr>
      <w:rPr>
        <w:rFonts w:cs="Times New Roman"/>
      </w:rPr>
    </w:lvl>
    <w:lvl w:ilvl="3" w:tplc="0407000F">
      <w:start w:val="1"/>
      <w:numFmt w:val="decimal"/>
      <w:lvlText w:val="%4."/>
      <w:lvlJc w:val="left"/>
      <w:pPr>
        <w:ind w:left="3240" w:hanging="360"/>
      </w:pPr>
      <w:rPr>
        <w:rFonts w:cs="Times New Roman"/>
      </w:rPr>
    </w:lvl>
    <w:lvl w:ilvl="4" w:tplc="04070019">
      <w:start w:val="1"/>
      <w:numFmt w:val="lowerLetter"/>
      <w:lvlText w:val="%5."/>
      <w:lvlJc w:val="left"/>
      <w:pPr>
        <w:ind w:left="3960" w:hanging="360"/>
      </w:pPr>
      <w:rPr>
        <w:rFonts w:cs="Times New Roman"/>
      </w:rPr>
    </w:lvl>
    <w:lvl w:ilvl="5" w:tplc="0407001B">
      <w:start w:val="1"/>
      <w:numFmt w:val="lowerRoman"/>
      <w:lvlText w:val="%6."/>
      <w:lvlJc w:val="right"/>
      <w:pPr>
        <w:ind w:left="4680" w:hanging="180"/>
      </w:pPr>
      <w:rPr>
        <w:rFonts w:cs="Times New Roman"/>
      </w:rPr>
    </w:lvl>
    <w:lvl w:ilvl="6" w:tplc="0407000F">
      <w:start w:val="1"/>
      <w:numFmt w:val="decimal"/>
      <w:lvlText w:val="%7."/>
      <w:lvlJc w:val="left"/>
      <w:pPr>
        <w:ind w:left="5400" w:hanging="360"/>
      </w:pPr>
      <w:rPr>
        <w:rFonts w:cs="Times New Roman"/>
      </w:rPr>
    </w:lvl>
    <w:lvl w:ilvl="7" w:tplc="04070019">
      <w:start w:val="1"/>
      <w:numFmt w:val="lowerLetter"/>
      <w:lvlText w:val="%8."/>
      <w:lvlJc w:val="left"/>
      <w:pPr>
        <w:ind w:left="6120" w:hanging="360"/>
      </w:pPr>
      <w:rPr>
        <w:rFonts w:cs="Times New Roman"/>
      </w:rPr>
    </w:lvl>
    <w:lvl w:ilvl="8" w:tplc="0407001B">
      <w:start w:val="1"/>
      <w:numFmt w:val="lowerRoman"/>
      <w:lvlText w:val="%9."/>
      <w:lvlJc w:val="right"/>
      <w:pPr>
        <w:ind w:left="6840" w:hanging="180"/>
      </w:pPr>
      <w:rPr>
        <w:rFonts w:cs="Times New Roman"/>
      </w:rPr>
    </w:lvl>
  </w:abstractNum>
  <w:abstractNum w:abstractNumId="15">
    <w:nsid w:val="6149098C"/>
    <w:multiLevelType w:val="hybridMultilevel"/>
    <w:tmpl w:val="2A521B1E"/>
    <w:lvl w:ilvl="0" w:tplc="0E7C0B1A">
      <w:start w:val="1"/>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6">
    <w:nsid w:val="653C7F6B"/>
    <w:multiLevelType w:val="hybridMultilevel"/>
    <w:tmpl w:val="5282B972"/>
    <w:lvl w:ilvl="0" w:tplc="692647A8">
      <w:start w:val="2"/>
      <w:numFmt w:val="decimal"/>
      <w:lvlText w:val="%1)"/>
      <w:lvlJc w:val="left"/>
      <w:pPr>
        <w:ind w:left="1004" w:hanging="360"/>
      </w:pPr>
      <w:rPr>
        <w:rFonts w:cs="Times New Roman" w:hint="default"/>
      </w:rPr>
    </w:lvl>
    <w:lvl w:ilvl="1" w:tplc="04070019">
      <w:start w:val="1"/>
      <w:numFmt w:val="lowerLetter"/>
      <w:lvlText w:val="%2."/>
      <w:lvlJc w:val="left"/>
      <w:pPr>
        <w:ind w:left="1724" w:hanging="360"/>
      </w:pPr>
      <w:rPr>
        <w:rFonts w:cs="Times New Roman"/>
      </w:rPr>
    </w:lvl>
    <w:lvl w:ilvl="2" w:tplc="0407001B">
      <w:start w:val="1"/>
      <w:numFmt w:val="lowerRoman"/>
      <w:lvlText w:val="%3."/>
      <w:lvlJc w:val="right"/>
      <w:pPr>
        <w:ind w:left="2444" w:hanging="180"/>
      </w:pPr>
      <w:rPr>
        <w:rFonts w:cs="Times New Roman"/>
      </w:rPr>
    </w:lvl>
    <w:lvl w:ilvl="3" w:tplc="0407000F">
      <w:start w:val="1"/>
      <w:numFmt w:val="decimal"/>
      <w:lvlText w:val="%4."/>
      <w:lvlJc w:val="left"/>
      <w:pPr>
        <w:ind w:left="3164" w:hanging="360"/>
      </w:pPr>
      <w:rPr>
        <w:rFonts w:cs="Times New Roman"/>
      </w:rPr>
    </w:lvl>
    <w:lvl w:ilvl="4" w:tplc="04070019">
      <w:start w:val="1"/>
      <w:numFmt w:val="lowerLetter"/>
      <w:lvlText w:val="%5."/>
      <w:lvlJc w:val="left"/>
      <w:pPr>
        <w:ind w:left="3884" w:hanging="360"/>
      </w:pPr>
      <w:rPr>
        <w:rFonts w:cs="Times New Roman"/>
      </w:rPr>
    </w:lvl>
    <w:lvl w:ilvl="5" w:tplc="0407001B">
      <w:start w:val="1"/>
      <w:numFmt w:val="lowerRoman"/>
      <w:lvlText w:val="%6."/>
      <w:lvlJc w:val="right"/>
      <w:pPr>
        <w:ind w:left="4604" w:hanging="180"/>
      </w:pPr>
      <w:rPr>
        <w:rFonts w:cs="Times New Roman"/>
      </w:rPr>
    </w:lvl>
    <w:lvl w:ilvl="6" w:tplc="0407000F">
      <w:start w:val="1"/>
      <w:numFmt w:val="decimal"/>
      <w:lvlText w:val="%7."/>
      <w:lvlJc w:val="left"/>
      <w:pPr>
        <w:ind w:left="5324" w:hanging="360"/>
      </w:pPr>
      <w:rPr>
        <w:rFonts w:cs="Times New Roman"/>
      </w:rPr>
    </w:lvl>
    <w:lvl w:ilvl="7" w:tplc="04070019">
      <w:start w:val="1"/>
      <w:numFmt w:val="lowerLetter"/>
      <w:lvlText w:val="%8."/>
      <w:lvlJc w:val="left"/>
      <w:pPr>
        <w:ind w:left="6044" w:hanging="360"/>
      </w:pPr>
      <w:rPr>
        <w:rFonts w:cs="Times New Roman"/>
      </w:rPr>
    </w:lvl>
    <w:lvl w:ilvl="8" w:tplc="0407001B">
      <w:start w:val="1"/>
      <w:numFmt w:val="lowerRoman"/>
      <w:lvlText w:val="%9."/>
      <w:lvlJc w:val="right"/>
      <w:pPr>
        <w:ind w:left="6764" w:hanging="180"/>
      </w:pPr>
      <w:rPr>
        <w:rFonts w:cs="Times New Roman"/>
      </w:rPr>
    </w:lvl>
  </w:abstractNum>
  <w:abstractNum w:abstractNumId="17">
    <w:nsid w:val="666A3C43"/>
    <w:multiLevelType w:val="hybridMultilevel"/>
    <w:tmpl w:val="4912B2C0"/>
    <w:lvl w:ilvl="0" w:tplc="04070017">
      <w:start w:val="1"/>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8">
    <w:nsid w:val="67351669"/>
    <w:multiLevelType w:val="hybridMultilevel"/>
    <w:tmpl w:val="F2A66AC8"/>
    <w:lvl w:ilvl="0" w:tplc="DFDEFC68">
      <w:start w:val="1"/>
      <w:numFmt w:val="bullet"/>
      <w:lvlText w:val="❙"/>
      <w:lvlJc w:val="left"/>
      <w:pPr>
        <w:tabs>
          <w:tab w:val="num" w:pos="720"/>
        </w:tabs>
        <w:ind w:left="720" w:hanging="360"/>
      </w:pPr>
      <w:rPr>
        <w:rFonts w:ascii="Arial Unicode MS" w:eastAsia="Arial Unicode MS" w:hint="default"/>
      </w:rPr>
    </w:lvl>
    <w:lvl w:ilvl="1" w:tplc="DF0A0DFE">
      <w:start w:val="1"/>
      <w:numFmt w:val="bullet"/>
      <w:lvlText w:val="❙"/>
      <w:lvlJc w:val="left"/>
      <w:pPr>
        <w:tabs>
          <w:tab w:val="num" w:pos="1440"/>
        </w:tabs>
        <w:ind w:left="1440" w:hanging="360"/>
      </w:pPr>
      <w:rPr>
        <w:rFonts w:ascii="Arial Unicode MS" w:eastAsia="Arial Unicode MS" w:hint="default"/>
      </w:rPr>
    </w:lvl>
    <w:lvl w:ilvl="2" w:tplc="23E8FE6E">
      <w:start w:val="1"/>
      <w:numFmt w:val="bullet"/>
      <w:lvlText w:val="❙"/>
      <w:lvlJc w:val="left"/>
      <w:pPr>
        <w:tabs>
          <w:tab w:val="num" w:pos="2160"/>
        </w:tabs>
        <w:ind w:left="2160" w:hanging="360"/>
      </w:pPr>
      <w:rPr>
        <w:rFonts w:ascii="Arial Unicode MS" w:eastAsia="Arial Unicode MS" w:hint="default"/>
      </w:rPr>
    </w:lvl>
    <w:lvl w:ilvl="3" w:tplc="74C2C618">
      <w:start w:val="1"/>
      <w:numFmt w:val="bullet"/>
      <w:lvlText w:val="❙"/>
      <w:lvlJc w:val="left"/>
      <w:pPr>
        <w:tabs>
          <w:tab w:val="num" w:pos="2880"/>
        </w:tabs>
        <w:ind w:left="2880" w:hanging="360"/>
      </w:pPr>
      <w:rPr>
        <w:rFonts w:ascii="Arial Unicode MS" w:eastAsia="Arial Unicode MS" w:hint="default"/>
      </w:rPr>
    </w:lvl>
    <w:lvl w:ilvl="4" w:tplc="1BCE1F24">
      <w:start w:val="1"/>
      <w:numFmt w:val="bullet"/>
      <w:lvlText w:val="❙"/>
      <w:lvlJc w:val="left"/>
      <w:pPr>
        <w:tabs>
          <w:tab w:val="num" w:pos="3600"/>
        </w:tabs>
        <w:ind w:left="3600" w:hanging="360"/>
      </w:pPr>
      <w:rPr>
        <w:rFonts w:ascii="Arial Unicode MS" w:eastAsia="Arial Unicode MS" w:hint="default"/>
      </w:rPr>
    </w:lvl>
    <w:lvl w:ilvl="5" w:tplc="2B468ED4">
      <w:start w:val="1"/>
      <w:numFmt w:val="bullet"/>
      <w:lvlText w:val="❙"/>
      <w:lvlJc w:val="left"/>
      <w:pPr>
        <w:tabs>
          <w:tab w:val="num" w:pos="4320"/>
        </w:tabs>
        <w:ind w:left="4320" w:hanging="360"/>
      </w:pPr>
      <w:rPr>
        <w:rFonts w:ascii="Arial Unicode MS" w:eastAsia="Arial Unicode MS" w:hint="default"/>
      </w:rPr>
    </w:lvl>
    <w:lvl w:ilvl="6" w:tplc="F1BEABEC">
      <w:start w:val="1"/>
      <w:numFmt w:val="bullet"/>
      <w:lvlText w:val="❙"/>
      <w:lvlJc w:val="left"/>
      <w:pPr>
        <w:tabs>
          <w:tab w:val="num" w:pos="5040"/>
        </w:tabs>
        <w:ind w:left="5040" w:hanging="360"/>
      </w:pPr>
      <w:rPr>
        <w:rFonts w:ascii="Arial Unicode MS" w:eastAsia="Arial Unicode MS" w:hint="default"/>
      </w:rPr>
    </w:lvl>
    <w:lvl w:ilvl="7" w:tplc="F5067410">
      <w:start w:val="1"/>
      <w:numFmt w:val="bullet"/>
      <w:lvlText w:val="❙"/>
      <w:lvlJc w:val="left"/>
      <w:pPr>
        <w:tabs>
          <w:tab w:val="num" w:pos="5760"/>
        </w:tabs>
        <w:ind w:left="5760" w:hanging="360"/>
      </w:pPr>
      <w:rPr>
        <w:rFonts w:ascii="Arial Unicode MS" w:eastAsia="Arial Unicode MS" w:hint="default"/>
      </w:rPr>
    </w:lvl>
    <w:lvl w:ilvl="8" w:tplc="E870B792">
      <w:start w:val="1"/>
      <w:numFmt w:val="bullet"/>
      <w:lvlText w:val="❙"/>
      <w:lvlJc w:val="left"/>
      <w:pPr>
        <w:tabs>
          <w:tab w:val="num" w:pos="6480"/>
        </w:tabs>
        <w:ind w:left="6480" w:hanging="360"/>
      </w:pPr>
      <w:rPr>
        <w:rFonts w:ascii="Arial Unicode MS" w:eastAsia="Arial Unicode MS" w:hint="default"/>
      </w:rPr>
    </w:lvl>
  </w:abstractNum>
  <w:abstractNum w:abstractNumId="19">
    <w:nsid w:val="6B1E22E5"/>
    <w:multiLevelType w:val="hybridMultilevel"/>
    <w:tmpl w:val="9AC88370"/>
    <w:lvl w:ilvl="0" w:tplc="EA9E3056">
      <w:start w:val="1"/>
      <w:numFmt w:val="decimal"/>
      <w:lvlText w:val="%1)"/>
      <w:lvlJc w:val="left"/>
      <w:pPr>
        <w:ind w:left="1004" w:hanging="360"/>
      </w:pPr>
      <w:rPr>
        <w:rFonts w:cs="Times New Roman" w:hint="default"/>
      </w:rPr>
    </w:lvl>
    <w:lvl w:ilvl="1" w:tplc="04070019">
      <w:start w:val="1"/>
      <w:numFmt w:val="lowerLetter"/>
      <w:lvlText w:val="%2."/>
      <w:lvlJc w:val="left"/>
      <w:pPr>
        <w:ind w:left="1724" w:hanging="360"/>
      </w:pPr>
      <w:rPr>
        <w:rFonts w:cs="Times New Roman"/>
      </w:rPr>
    </w:lvl>
    <w:lvl w:ilvl="2" w:tplc="0407001B">
      <w:start w:val="1"/>
      <w:numFmt w:val="lowerRoman"/>
      <w:lvlText w:val="%3."/>
      <w:lvlJc w:val="right"/>
      <w:pPr>
        <w:ind w:left="2444" w:hanging="180"/>
      </w:pPr>
      <w:rPr>
        <w:rFonts w:cs="Times New Roman"/>
      </w:rPr>
    </w:lvl>
    <w:lvl w:ilvl="3" w:tplc="0407000F">
      <w:start w:val="1"/>
      <w:numFmt w:val="decimal"/>
      <w:lvlText w:val="%4."/>
      <w:lvlJc w:val="left"/>
      <w:pPr>
        <w:ind w:left="3164" w:hanging="360"/>
      </w:pPr>
      <w:rPr>
        <w:rFonts w:cs="Times New Roman"/>
      </w:rPr>
    </w:lvl>
    <w:lvl w:ilvl="4" w:tplc="04070019">
      <w:start w:val="1"/>
      <w:numFmt w:val="lowerLetter"/>
      <w:lvlText w:val="%5."/>
      <w:lvlJc w:val="left"/>
      <w:pPr>
        <w:ind w:left="3884" w:hanging="360"/>
      </w:pPr>
      <w:rPr>
        <w:rFonts w:cs="Times New Roman"/>
      </w:rPr>
    </w:lvl>
    <w:lvl w:ilvl="5" w:tplc="0407001B">
      <w:start w:val="1"/>
      <w:numFmt w:val="lowerRoman"/>
      <w:lvlText w:val="%6."/>
      <w:lvlJc w:val="right"/>
      <w:pPr>
        <w:ind w:left="4604" w:hanging="180"/>
      </w:pPr>
      <w:rPr>
        <w:rFonts w:cs="Times New Roman"/>
      </w:rPr>
    </w:lvl>
    <w:lvl w:ilvl="6" w:tplc="0407000F">
      <w:start w:val="1"/>
      <w:numFmt w:val="decimal"/>
      <w:lvlText w:val="%7."/>
      <w:lvlJc w:val="left"/>
      <w:pPr>
        <w:ind w:left="5324" w:hanging="360"/>
      </w:pPr>
      <w:rPr>
        <w:rFonts w:cs="Times New Roman"/>
      </w:rPr>
    </w:lvl>
    <w:lvl w:ilvl="7" w:tplc="04070019">
      <w:start w:val="1"/>
      <w:numFmt w:val="lowerLetter"/>
      <w:lvlText w:val="%8."/>
      <w:lvlJc w:val="left"/>
      <w:pPr>
        <w:ind w:left="6044" w:hanging="360"/>
      </w:pPr>
      <w:rPr>
        <w:rFonts w:cs="Times New Roman"/>
      </w:rPr>
    </w:lvl>
    <w:lvl w:ilvl="8" w:tplc="0407001B">
      <w:start w:val="1"/>
      <w:numFmt w:val="lowerRoman"/>
      <w:lvlText w:val="%9."/>
      <w:lvlJc w:val="right"/>
      <w:pPr>
        <w:ind w:left="6764" w:hanging="180"/>
      </w:pPr>
      <w:rPr>
        <w:rFonts w:cs="Times New Roman"/>
      </w:rPr>
    </w:lvl>
  </w:abstractNum>
  <w:abstractNum w:abstractNumId="20">
    <w:nsid w:val="6BE57241"/>
    <w:multiLevelType w:val="hybridMultilevel"/>
    <w:tmpl w:val="BF2EEDC8"/>
    <w:lvl w:ilvl="0" w:tplc="04070017">
      <w:start w:val="1"/>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1">
    <w:nsid w:val="6ECA1004"/>
    <w:multiLevelType w:val="hybridMultilevel"/>
    <w:tmpl w:val="2820CE1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hint="default"/>
      </w:rPr>
    </w:lvl>
    <w:lvl w:ilvl="8" w:tplc="04070005">
      <w:start w:val="1"/>
      <w:numFmt w:val="bullet"/>
      <w:lvlText w:val=""/>
      <w:lvlJc w:val="left"/>
      <w:pPr>
        <w:ind w:left="7188" w:hanging="360"/>
      </w:pPr>
      <w:rPr>
        <w:rFonts w:ascii="Wingdings" w:hAnsi="Wingdings" w:hint="default"/>
      </w:rPr>
    </w:lvl>
  </w:abstractNum>
  <w:abstractNum w:abstractNumId="22">
    <w:nsid w:val="6F4F0715"/>
    <w:multiLevelType w:val="hybridMultilevel"/>
    <w:tmpl w:val="DFE050D2"/>
    <w:lvl w:ilvl="0" w:tplc="04070017">
      <w:start w:val="3"/>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3">
    <w:nsid w:val="72DF2375"/>
    <w:multiLevelType w:val="hybridMultilevel"/>
    <w:tmpl w:val="FC247D94"/>
    <w:lvl w:ilvl="0" w:tplc="4920B778">
      <w:numFmt w:val="bullet"/>
      <w:lvlText w:val="-"/>
      <w:lvlJc w:val="left"/>
      <w:pPr>
        <w:ind w:left="720" w:hanging="360"/>
      </w:pPr>
      <w:rPr>
        <w:rFonts w:ascii="Arial" w:eastAsia="Times New Roman" w:hAnsi="Arial" w:hint="default"/>
        <w:b w:val="0"/>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3"/>
  </w:num>
  <w:num w:numId="4">
    <w:abstractNumId w:val="9"/>
  </w:num>
  <w:num w:numId="5">
    <w:abstractNumId w:val="2"/>
  </w:num>
  <w:num w:numId="6">
    <w:abstractNumId w:val="23"/>
  </w:num>
  <w:num w:numId="7">
    <w:abstractNumId w:val="16"/>
  </w:num>
  <w:num w:numId="8">
    <w:abstractNumId w:val="19"/>
  </w:num>
  <w:num w:numId="9">
    <w:abstractNumId w:val="14"/>
  </w:num>
  <w:num w:numId="10">
    <w:abstractNumId w:val="8"/>
  </w:num>
  <w:num w:numId="11">
    <w:abstractNumId w:val="17"/>
  </w:num>
  <w:num w:numId="12">
    <w:abstractNumId w:val="12"/>
  </w:num>
  <w:num w:numId="13">
    <w:abstractNumId w:val="22"/>
  </w:num>
  <w:num w:numId="14">
    <w:abstractNumId w:val="10"/>
  </w:num>
  <w:num w:numId="15">
    <w:abstractNumId w:val="13"/>
  </w:num>
  <w:num w:numId="16">
    <w:abstractNumId w:val="6"/>
  </w:num>
  <w:num w:numId="17">
    <w:abstractNumId w:val="11"/>
  </w:num>
  <w:num w:numId="18">
    <w:abstractNumId w:val="0"/>
  </w:num>
  <w:num w:numId="19">
    <w:abstractNumId w:val="15"/>
  </w:num>
  <w:num w:numId="20">
    <w:abstractNumId w:val="1"/>
  </w:num>
  <w:num w:numId="21">
    <w:abstractNumId w:val="18"/>
  </w:num>
  <w:num w:numId="22">
    <w:abstractNumId w:val="21"/>
  </w:num>
  <w:num w:numId="23">
    <w:abstractNumId w:val="4"/>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trackRevision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F07"/>
    <w:rsid w:val="0000331C"/>
    <w:rsid w:val="00064A5E"/>
    <w:rsid w:val="00075734"/>
    <w:rsid w:val="000A49AE"/>
    <w:rsid w:val="000C16B3"/>
    <w:rsid w:val="00127368"/>
    <w:rsid w:val="00143F07"/>
    <w:rsid w:val="0017174C"/>
    <w:rsid w:val="00186EF4"/>
    <w:rsid w:val="001C5161"/>
    <w:rsid w:val="001D27DE"/>
    <w:rsid w:val="002278AE"/>
    <w:rsid w:val="00261E12"/>
    <w:rsid w:val="002705DA"/>
    <w:rsid w:val="0027473D"/>
    <w:rsid w:val="00337DDC"/>
    <w:rsid w:val="003B0C5E"/>
    <w:rsid w:val="003B1CBA"/>
    <w:rsid w:val="004062B6"/>
    <w:rsid w:val="004119AD"/>
    <w:rsid w:val="00453BF0"/>
    <w:rsid w:val="00466598"/>
    <w:rsid w:val="004A7095"/>
    <w:rsid w:val="004B57EB"/>
    <w:rsid w:val="005A73BC"/>
    <w:rsid w:val="005A776C"/>
    <w:rsid w:val="005B4F8F"/>
    <w:rsid w:val="005C705D"/>
    <w:rsid w:val="005E0E01"/>
    <w:rsid w:val="005E22D8"/>
    <w:rsid w:val="00647B4F"/>
    <w:rsid w:val="0065422C"/>
    <w:rsid w:val="00656411"/>
    <w:rsid w:val="00683E62"/>
    <w:rsid w:val="006B4CEA"/>
    <w:rsid w:val="006C5F77"/>
    <w:rsid w:val="006E44BD"/>
    <w:rsid w:val="006F6075"/>
    <w:rsid w:val="0073293F"/>
    <w:rsid w:val="00737123"/>
    <w:rsid w:val="007D2DC9"/>
    <w:rsid w:val="0083152C"/>
    <w:rsid w:val="00845488"/>
    <w:rsid w:val="008662F0"/>
    <w:rsid w:val="008725F4"/>
    <w:rsid w:val="0087775D"/>
    <w:rsid w:val="00890242"/>
    <w:rsid w:val="008B224C"/>
    <w:rsid w:val="009265F9"/>
    <w:rsid w:val="00985A4B"/>
    <w:rsid w:val="00986982"/>
    <w:rsid w:val="009A6DA4"/>
    <w:rsid w:val="009B7FBE"/>
    <w:rsid w:val="009C595A"/>
    <w:rsid w:val="009F7BF2"/>
    <w:rsid w:val="00A009D7"/>
    <w:rsid w:val="00A30B13"/>
    <w:rsid w:val="00A37F82"/>
    <w:rsid w:val="00A8533D"/>
    <w:rsid w:val="00AB0B27"/>
    <w:rsid w:val="00AD3362"/>
    <w:rsid w:val="00B51E7F"/>
    <w:rsid w:val="00B7276D"/>
    <w:rsid w:val="00B801AE"/>
    <w:rsid w:val="00BE191B"/>
    <w:rsid w:val="00C744E8"/>
    <w:rsid w:val="00CD7FA1"/>
    <w:rsid w:val="00D44B49"/>
    <w:rsid w:val="00D502F4"/>
    <w:rsid w:val="00E05F76"/>
    <w:rsid w:val="00E41F76"/>
    <w:rsid w:val="00E66509"/>
    <w:rsid w:val="00EE0CCA"/>
    <w:rsid w:val="00F109A9"/>
    <w:rsid w:val="00F3790A"/>
    <w:rsid w:val="00F923D9"/>
    <w:rsid w:val="00FD7303"/>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1B"/>
    <w:pPr>
      <w:spacing w:line="360" w:lineRule="auto"/>
      <w:jc w:val="both"/>
    </w:pPr>
    <w:rPr>
      <w:rFonts w:ascii="Arial" w:hAnsi="Arial" w:cs="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3F07"/>
    <w:pPr>
      <w:tabs>
        <w:tab w:val="center" w:pos="4536"/>
        <w:tab w:val="right" w:pos="9072"/>
      </w:tabs>
      <w:spacing w:line="240" w:lineRule="auto"/>
    </w:pPr>
  </w:style>
  <w:style w:type="character" w:customStyle="1" w:styleId="HeaderChar">
    <w:name w:val="Header Char"/>
    <w:basedOn w:val="DefaultParagraphFont"/>
    <w:link w:val="Header"/>
    <w:uiPriority w:val="99"/>
    <w:rsid w:val="00143F07"/>
    <w:rPr>
      <w:rFonts w:ascii="Arial" w:hAnsi="Arial" w:cs="Arial"/>
    </w:rPr>
  </w:style>
  <w:style w:type="paragraph" w:styleId="Footer">
    <w:name w:val="footer"/>
    <w:basedOn w:val="Normal"/>
    <w:link w:val="FooterChar"/>
    <w:uiPriority w:val="99"/>
    <w:rsid w:val="00143F07"/>
    <w:pPr>
      <w:tabs>
        <w:tab w:val="center" w:pos="4536"/>
        <w:tab w:val="right" w:pos="9072"/>
      </w:tabs>
      <w:spacing w:line="240" w:lineRule="auto"/>
    </w:pPr>
  </w:style>
  <w:style w:type="character" w:customStyle="1" w:styleId="FooterChar">
    <w:name w:val="Footer Char"/>
    <w:basedOn w:val="DefaultParagraphFont"/>
    <w:link w:val="Footer"/>
    <w:uiPriority w:val="99"/>
    <w:rsid w:val="00143F07"/>
    <w:rPr>
      <w:rFonts w:ascii="Arial" w:hAnsi="Arial" w:cs="Arial"/>
    </w:rPr>
  </w:style>
  <w:style w:type="paragraph" w:styleId="BalloonText">
    <w:name w:val="Balloon Text"/>
    <w:basedOn w:val="Normal"/>
    <w:link w:val="BalloonTextChar"/>
    <w:uiPriority w:val="99"/>
    <w:semiHidden/>
    <w:rsid w:val="00143F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07"/>
    <w:rPr>
      <w:rFonts w:ascii="Tahoma" w:hAnsi="Tahoma" w:cs="Tahoma"/>
      <w:sz w:val="16"/>
      <w:szCs w:val="16"/>
    </w:rPr>
  </w:style>
  <w:style w:type="table" w:styleId="TableGrid">
    <w:name w:val="Table Grid"/>
    <w:basedOn w:val="TableNormal"/>
    <w:uiPriority w:val="99"/>
    <w:rsid w:val="0065422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A7095"/>
    <w:pPr>
      <w:ind w:left="720"/>
    </w:pPr>
  </w:style>
  <w:style w:type="character" w:styleId="Hyperlink">
    <w:name w:val="Hyperlink"/>
    <w:basedOn w:val="DefaultParagraphFont"/>
    <w:uiPriority w:val="99"/>
    <w:rsid w:val="0046659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68658905">
      <w:marLeft w:val="0"/>
      <w:marRight w:val="0"/>
      <w:marTop w:val="0"/>
      <w:marBottom w:val="0"/>
      <w:divBdr>
        <w:top w:val="none" w:sz="0" w:space="0" w:color="auto"/>
        <w:left w:val="none" w:sz="0" w:space="0" w:color="auto"/>
        <w:bottom w:val="none" w:sz="0" w:space="0" w:color="auto"/>
        <w:right w:val="none" w:sz="0" w:space="0" w:color="auto"/>
      </w:divBdr>
      <w:divsChild>
        <w:div w:id="268658906">
          <w:marLeft w:val="562"/>
          <w:marRight w:val="0"/>
          <w:marTop w:val="120"/>
          <w:marBottom w:val="0"/>
          <w:divBdr>
            <w:top w:val="none" w:sz="0" w:space="0" w:color="auto"/>
            <w:left w:val="none" w:sz="0" w:space="0" w:color="auto"/>
            <w:bottom w:val="none" w:sz="0" w:space="0" w:color="auto"/>
            <w:right w:val="none" w:sz="0" w:space="0" w:color="auto"/>
          </w:divBdr>
        </w:div>
        <w:div w:id="268658909">
          <w:marLeft w:val="562"/>
          <w:marRight w:val="0"/>
          <w:marTop w:val="120"/>
          <w:marBottom w:val="0"/>
          <w:divBdr>
            <w:top w:val="none" w:sz="0" w:space="0" w:color="auto"/>
            <w:left w:val="none" w:sz="0" w:space="0" w:color="auto"/>
            <w:bottom w:val="none" w:sz="0" w:space="0" w:color="auto"/>
            <w:right w:val="none" w:sz="0" w:space="0" w:color="auto"/>
          </w:divBdr>
        </w:div>
        <w:div w:id="268658912">
          <w:marLeft w:val="562"/>
          <w:marRight w:val="0"/>
          <w:marTop w:val="120"/>
          <w:marBottom w:val="0"/>
          <w:divBdr>
            <w:top w:val="none" w:sz="0" w:space="0" w:color="auto"/>
            <w:left w:val="none" w:sz="0" w:space="0" w:color="auto"/>
            <w:bottom w:val="none" w:sz="0" w:space="0" w:color="auto"/>
            <w:right w:val="none" w:sz="0" w:space="0" w:color="auto"/>
          </w:divBdr>
        </w:div>
        <w:div w:id="268658913">
          <w:marLeft w:val="562"/>
          <w:marRight w:val="0"/>
          <w:marTop w:val="120"/>
          <w:marBottom w:val="0"/>
          <w:divBdr>
            <w:top w:val="none" w:sz="0" w:space="0" w:color="auto"/>
            <w:left w:val="none" w:sz="0" w:space="0" w:color="auto"/>
            <w:bottom w:val="none" w:sz="0" w:space="0" w:color="auto"/>
            <w:right w:val="none" w:sz="0" w:space="0" w:color="auto"/>
          </w:divBdr>
        </w:div>
        <w:div w:id="268658914">
          <w:marLeft w:val="562"/>
          <w:marRight w:val="0"/>
          <w:marTop w:val="120"/>
          <w:marBottom w:val="0"/>
          <w:divBdr>
            <w:top w:val="none" w:sz="0" w:space="0" w:color="auto"/>
            <w:left w:val="none" w:sz="0" w:space="0" w:color="auto"/>
            <w:bottom w:val="none" w:sz="0" w:space="0" w:color="auto"/>
            <w:right w:val="none" w:sz="0" w:space="0" w:color="auto"/>
          </w:divBdr>
        </w:div>
      </w:divsChild>
    </w:div>
    <w:div w:id="268658911">
      <w:marLeft w:val="0"/>
      <w:marRight w:val="0"/>
      <w:marTop w:val="0"/>
      <w:marBottom w:val="0"/>
      <w:divBdr>
        <w:top w:val="none" w:sz="0" w:space="0" w:color="auto"/>
        <w:left w:val="none" w:sz="0" w:space="0" w:color="auto"/>
        <w:bottom w:val="none" w:sz="0" w:space="0" w:color="auto"/>
        <w:right w:val="none" w:sz="0" w:space="0" w:color="auto"/>
      </w:divBdr>
    </w:div>
    <w:div w:id="268658916">
      <w:marLeft w:val="0"/>
      <w:marRight w:val="0"/>
      <w:marTop w:val="0"/>
      <w:marBottom w:val="0"/>
      <w:divBdr>
        <w:top w:val="none" w:sz="0" w:space="0" w:color="auto"/>
        <w:left w:val="none" w:sz="0" w:space="0" w:color="auto"/>
        <w:bottom w:val="none" w:sz="0" w:space="0" w:color="auto"/>
        <w:right w:val="none" w:sz="0" w:space="0" w:color="auto"/>
      </w:divBdr>
      <w:divsChild>
        <w:div w:id="268658907">
          <w:marLeft w:val="562"/>
          <w:marRight w:val="0"/>
          <w:marTop w:val="120"/>
          <w:marBottom w:val="0"/>
          <w:divBdr>
            <w:top w:val="none" w:sz="0" w:space="0" w:color="auto"/>
            <w:left w:val="none" w:sz="0" w:space="0" w:color="auto"/>
            <w:bottom w:val="none" w:sz="0" w:space="0" w:color="auto"/>
            <w:right w:val="none" w:sz="0" w:space="0" w:color="auto"/>
          </w:divBdr>
        </w:div>
        <w:div w:id="268658908">
          <w:marLeft w:val="562"/>
          <w:marRight w:val="0"/>
          <w:marTop w:val="120"/>
          <w:marBottom w:val="0"/>
          <w:divBdr>
            <w:top w:val="none" w:sz="0" w:space="0" w:color="auto"/>
            <w:left w:val="none" w:sz="0" w:space="0" w:color="auto"/>
            <w:bottom w:val="none" w:sz="0" w:space="0" w:color="auto"/>
            <w:right w:val="none" w:sz="0" w:space="0" w:color="auto"/>
          </w:divBdr>
        </w:div>
        <w:div w:id="268658910">
          <w:marLeft w:val="562"/>
          <w:marRight w:val="0"/>
          <w:marTop w:val="120"/>
          <w:marBottom w:val="0"/>
          <w:divBdr>
            <w:top w:val="none" w:sz="0" w:space="0" w:color="auto"/>
            <w:left w:val="none" w:sz="0" w:space="0" w:color="auto"/>
            <w:bottom w:val="none" w:sz="0" w:space="0" w:color="auto"/>
            <w:right w:val="none" w:sz="0" w:space="0" w:color="auto"/>
          </w:divBdr>
        </w:div>
        <w:div w:id="268658915">
          <w:marLeft w:val="56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535</Words>
  <Characters>3376</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„Bildungsmodule zur Anpassung an den Klimawandel für die Lehrpläne der landwirtschaftlichen Fachschulausbildung (LandKliB)“</dc:title>
  <dc:subject/>
  <dc:creator>Müller, Tino - LfULG</dc:creator>
  <cp:keywords/>
  <dc:description/>
  <cp:lastModifiedBy>Barbara</cp:lastModifiedBy>
  <cp:revision>5</cp:revision>
  <dcterms:created xsi:type="dcterms:W3CDTF">2018-12-08T20:09:00Z</dcterms:created>
  <dcterms:modified xsi:type="dcterms:W3CDTF">2018-12-08T20:26:00Z</dcterms:modified>
</cp:coreProperties>
</file>